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7AA61" w14:textId="77777777" w:rsidR="001F1840" w:rsidRPr="00F50CE4" w:rsidRDefault="00177848" w:rsidP="001034D9">
      <w:pPr>
        <w:spacing w:after="0" w:line="360" w:lineRule="auto"/>
        <w:rPr>
          <w:rFonts w:asciiTheme="minorHAnsi" w:hAnsiTheme="minorHAnsi" w:cstheme="minorHAnsi"/>
          <w:sz w:val="32"/>
          <w:szCs w:val="32"/>
        </w:rPr>
      </w:pPr>
      <w:r w:rsidRPr="00F50CE4">
        <w:rPr>
          <w:rFonts w:asciiTheme="minorHAnsi" w:hAnsiTheme="minorHAnsi" w:cstheme="minorHAnsi"/>
          <w:sz w:val="32"/>
          <w:szCs w:val="32"/>
        </w:rPr>
        <w:t xml:space="preserve">Unit </w:t>
      </w:r>
      <w:r w:rsidR="00F50CE4" w:rsidRPr="00F50CE4">
        <w:rPr>
          <w:rFonts w:asciiTheme="minorHAnsi" w:hAnsiTheme="minorHAnsi" w:cstheme="minorHAnsi"/>
          <w:sz w:val="32"/>
          <w:szCs w:val="32"/>
        </w:rPr>
        <w:t>1</w:t>
      </w:r>
      <w:r w:rsidRPr="00F50CE4">
        <w:rPr>
          <w:rFonts w:asciiTheme="minorHAnsi" w:hAnsiTheme="minorHAnsi" w:cstheme="minorHAnsi"/>
          <w:sz w:val="32"/>
          <w:szCs w:val="32"/>
        </w:rPr>
        <w:t xml:space="preserve">/Week </w:t>
      </w:r>
      <w:r w:rsidR="0022709F">
        <w:rPr>
          <w:rFonts w:asciiTheme="minorHAnsi" w:hAnsiTheme="minorHAnsi" w:cstheme="minorHAnsi"/>
          <w:sz w:val="32"/>
          <w:szCs w:val="32"/>
        </w:rPr>
        <w:t>4</w:t>
      </w:r>
    </w:p>
    <w:p w14:paraId="3F201412" w14:textId="77777777" w:rsidR="00144A4B" w:rsidRPr="00F50CE4" w:rsidRDefault="00177848" w:rsidP="001034D9">
      <w:pPr>
        <w:spacing w:after="0" w:line="360" w:lineRule="auto"/>
        <w:rPr>
          <w:rFonts w:asciiTheme="minorHAnsi" w:hAnsiTheme="minorHAnsi" w:cstheme="minorHAnsi"/>
          <w:sz w:val="32"/>
          <w:szCs w:val="32"/>
        </w:rPr>
      </w:pPr>
      <w:r w:rsidRPr="00F50CE4">
        <w:rPr>
          <w:rFonts w:asciiTheme="minorHAnsi" w:hAnsiTheme="minorHAnsi" w:cstheme="minorHAnsi"/>
          <w:sz w:val="32"/>
          <w:szCs w:val="32"/>
          <w:u w:val="single"/>
        </w:rPr>
        <w:t>Title:</w:t>
      </w:r>
      <w:r w:rsidR="00266CA3" w:rsidRPr="00F50CE4">
        <w:rPr>
          <w:rFonts w:asciiTheme="minorHAnsi" w:hAnsiTheme="minorHAnsi" w:cstheme="minorHAnsi"/>
          <w:sz w:val="32"/>
          <w:szCs w:val="32"/>
        </w:rPr>
        <w:t xml:space="preserve"> </w:t>
      </w:r>
      <w:r w:rsidR="0022709F">
        <w:rPr>
          <w:rFonts w:asciiTheme="minorHAnsi" w:hAnsiTheme="minorHAnsi" w:cstheme="minorHAnsi"/>
          <w:sz w:val="32"/>
          <w:szCs w:val="32"/>
        </w:rPr>
        <w:t>The Horned Toad Prince</w:t>
      </w:r>
    </w:p>
    <w:p w14:paraId="4CAEBF4B" w14:textId="77777777" w:rsidR="00247713" w:rsidRPr="00F50CE4" w:rsidRDefault="0093038E" w:rsidP="001034D9">
      <w:pPr>
        <w:spacing w:after="0" w:line="360" w:lineRule="auto"/>
        <w:rPr>
          <w:rFonts w:asciiTheme="minorHAnsi" w:hAnsiTheme="minorHAnsi" w:cstheme="minorHAnsi"/>
          <w:b/>
          <w:sz w:val="32"/>
          <w:szCs w:val="24"/>
        </w:rPr>
      </w:pPr>
      <w:r w:rsidRPr="00F50CE4">
        <w:rPr>
          <w:rFonts w:asciiTheme="minorHAnsi" w:hAnsiTheme="minorHAnsi" w:cstheme="minorHAnsi"/>
          <w:sz w:val="32"/>
          <w:szCs w:val="32"/>
          <w:u w:val="single"/>
        </w:rPr>
        <w:t>Suggested Time</w:t>
      </w:r>
      <w:r w:rsidR="00144A4B" w:rsidRPr="00F50CE4">
        <w:rPr>
          <w:rFonts w:asciiTheme="minorHAnsi" w:hAnsiTheme="minorHAnsi" w:cstheme="minorHAnsi"/>
          <w:sz w:val="32"/>
          <w:szCs w:val="32"/>
          <w:u w:val="single"/>
        </w:rPr>
        <w:t>:</w:t>
      </w:r>
      <w:r w:rsidR="00144A4B" w:rsidRPr="00F50CE4">
        <w:rPr>
          <w:rFonts w:asciiTheme="minorHAnsi" w:hAnsiTheme="minorHAnsi" w:cstheme="minorHAnsi"/>
          <w:sz w:val="32"/>
          <w:szCs w:val="32"/>
          <w:u w:val="single"/>
        </w:rPr>
        <w:tab/>
      </w:r>
      <w:r w:rsidR="00266CA3" w:rsidRPr="00F50CE4">
        <w:rPr>
          <w:rFonts w:asciiTheme="minorHAnsi" w:hAnsiTheme="minorHAnsi" w:cstheme="minorHAnsi"/>
          <w:sz w:val="32"/>
          <w:szCs w:val="32"/>
        </w:rPr>
        <w:t xml:space="preserve"> </w:t>
      </w:r>
      <w:r w:rsidR="008D30C9" w:rsidRPr="00F50CE4">
        <w:rPr>
          <w:rFonts w:asciiTheme="minorHAnsi" w:hAnsiTheme="minorHAnsi" w:cstheme="minorHAnsi"/>
          <w:sz w:val="32"/>
          <w:szCs w:val="32"/>
        </w:rPr>
        <w:t>5</w:t>
      </w:r>
      <w:r w:rsidR="00B474EF" w:rsidRPr="00F50CE4">
        <w:rPr>
          <w:rFonts w:asciiTheme="minorHAnsi" w:hAnsiTheme="minorHAnsi" w:cstheme="minorHAnsi"/>
          <w:sz w:val="32"/>
          <w:szCs w:val="32"/>
        </w:rPr>
        <w:t xml:space="preserve"> days (</w:t>
      </w:r>
      <w:r w:rsidR="008D30C9" w:rsidRPr="00F50CE4">
        <w:rPr>
          <w:rFonts w:asciiTheme="minorHAnsi" w:hAnsiTheme="minorHAnsi" w:cstheme="minorHAnsi"/>
          <w:sz w:val="32"/>
          <w:szCs w:val="32"/>
        </w:rPr>
        <w:t>45</w:t>
      </w:r>
      <w:r w:rsidR="00B474EF" w:rsidRPr="00F50CE4">
        <w:rPr>
          <w:rFonts w:asciiTheme="minorHAnsi" w:hAnsiTheme="minorHAnsi" w:cstheme="minorHAnsi"/>
          <w:sz w:val="32"/>
          <w:szCs w:val="32"/>
        </w:rPr>
        <w:t xml:space="preserve"> minutes per day)</w:t>
      </w:r>
    </w:p>
    <w:p w14:paraId="66ED8865" w14:textId="77777777" w:rsidR="00CC51A2" w:rsidRPr="0022709F" w:rsidRDefault="001F1840" w:rsidP="000601D8">
      <w:pPr>
        <w:spacing w:after="0" w:line="360" w:lineRule="auto"/>
        <w:rPr>
          <w:rFonts w:asciiTheme="minorHAnsi" w:hAnsiTheme="minorHAnsi" w:cstheme="minorHAnsi"/>
          <w:sz w:val="32"/>
          <w:szCs w:val="32"/>
          <w:u w:val="single"/>
        </w:rPr>
      </w:pPr>
      <w:r w:rsidRPr="0022709F">
        <w:rPr>
          <w:rFonts w:asciiTheme="minorHAnsi" w:hAnsiTheme="minorHAnsi" w:cstheme="minorHAnsi"/>
          <w:sz w:val="32"/>
          <w:szCs w:val="32"/>
          <w:u w:val="single"/>
        </w:rPr>
        <w:t xml:space="preserve">Common Core ELA </w:t>
      </w:r>
      <w:r w:rsidR="00CC51A2" w:rsidRPr="0022709F">
        <w:rPr>
          <w:rFonts w:asciiTheme="minorHAnsi" w:hAnsiTheme="minorHAnsi" w:cstheme="minorHAnsi"/>
          <w:sz w:val="32"/>
          <w:szCs w:val="32"/>
          <w:u w:val="single"/>
        </w:rPr>
        <w:t>Standards</w:t>
      </w:r>
      <w:r w:rsidR="00266CA3" w:rsidRPr="0022709F">
        <w:rPr>
          <w:rFonts w:asciiTheme="minorHAnsi" w:hAnsiTheme="minorHAnsi" w:cstheme="minorHAnsi"/>
          <w:sz w:val="32"/>
          <w:szCs w:val="32"/>
          <w:u w:val="single"/>
        </w:rPr>
        <w:t>:</w:t>
      </w:r>
      <w:r w:rsidR="00266CA3" w:rsidRPr="0022709F">
        <w:rPr>
          <w:rFonts w:asciiTheme="minorHAnsi" w:hAnsiTheme="minorHAnsi" w:cstheme="minorHAnsi"/>
          <w:sz w:val="32"/>
          <w:szCs w:val="32"/>
        </w:rPr>
        <w:t xml:space="preserve"> </w:t>
      </w:r>
      <w:r w:rsidR="0022709F" w:rsidRPr="0022709F">
        <w:rPr>
          <w:sz w:val="32"/>
        </w:rPr>
        <w:t xml:space="preserve">RL.4.1, </w:t>
      </w:r>
      <w:r w:rsidR="00AD21CD">
        <w:rPr>
          <w:sz w:val="32"/>
        </w:rPr>
        <w:t>RL.4.2, RL.4.3, RL.4.4, RL 4.10; RF.4.3, RF.4.4;</w:t>
      </w:r>
      <w:r w:rsidR="0022709F" w:rsidRPr="0022709F">
        <w:rPr>
          <w:sz w:val="32"/>
        </w:rPr>
        <w:t xml:space="preserve"> W.4.2, W.4.4, SL.4.</w:t>
      </w:r>
      <w:r w:rsidR="008D4B0D">
        <w:rPr>
          <w:sz w:val="32"/>
        </w:rPr>
        <w:t xml:space="preserve">1, SL.4.2, L.4.1, L.4.2, </w:t>
      </w:r>
      <w:r w:rsidR="0022709F" w:rsidRPr="0022709F">
        <w:rPr>
          <w:sz w:val="32"/>
        </w:rPr>
        <w:t>L.4.4, L.4.5</w:t>
      </w:r>
    </w:p>
    <w:p w14:paraId="419676F7" w14:textId="77777777" w:rsidR="001034D9" w:rsidRDefault="001034D9" w:rsidP="001034D9">
      <w:pPr>
        <w:spacing w:after="0" w:line="360" w:lineRule="auto"/>
        <w:rPr>
          <w:rFonts w:asciiTheme="minorHAnsi" w:hAnsiTheme="minorHAnsi" w:cstheme="minorHAnsi"/>
          <w:sz w:val="32"/>
          <w:szCs w:val="32"/>
          <w:u w:val="single"/>
        </w:rPr>
      </w:pPr>
    </w:p>
    <w:p w14:paraId="445EA744"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7E43A4C1" w14:textId="77777777" w:rsidR="00FB2380" w:rsidRPr="008D4B0D" w:rsidRDefault="00FB2380" w:rsidP="00FB2380">
      <w:pPr>
        <w:spacing w:after="0" w:line="360" w:lineRule="auto"/>
        <w:rPr>
          <w:rFonts w:asciiTheme="minorHAnsi" w:hAnsiTheme="minorHAnsi" w:cstheme="minorHAnsi"/>
          <w:i/>
          <w:sz w:val="24"/>
          <w:szCs w:val="24"/>
        </w:rPr>
      </w:pPr>
      <w:r w:rsidRPr="008D4B0D">
        <w:rPr>
          <w:rFonts w:asciiTheme="minorHAnsi" w:hAnsiTheme="minorHAnsi" w:cstheme="minorHAnsi"/>
          <w:i/>
          <w:sz w:val="24"/>
          <w:szCs w:val="24"/>
        </w:rPr>
        <w:t>Ref</w:t>
      </w:r>
      <w:r w:rsidR="0095234C" w:rsidRPr="008D4B0D">
        <w:rPr>
          <w:rFonts w:asciiTheme="minorHAnsi" w:hAnsiTheme="minorHAnsi" w:cstheme="minorHAnsi"/>
          <w:i/>
          <w:sz w:val="24"/>
          <w:szCs w:val="24"/>
        </w:rPr>
        <w:t>er to the Introduction for</w:t>
      </w:r>
      <w:r w:rsidRPr="008D4B0D">
        <w:rPr>
          <w:rFonts w:asciiTheme="minorHAnsi" w:hAnsiTheme="minorHAnsi" w:cstheme="minorHAnsi"/>
          <w:i/>
          <w:sz w:val="24"/>
          <w:szCs w:val="24"/>
        </w:rPr>
        <w:t xml:space="preserve"> </w:t>
      </w:r>
      <w:r w:rsidR="00CA07EF" w:rsidRPr="008D4B0D">
        <w:rPr>
          <w:rFonts w:asciiTheme="minorHAnsi" w:hAnsiTheme="minorHAnsi" w:cstheme="minorHAnsi"/>
          <w:i/>
          <w:sz w:val="24"/>
          <w:szCs w:val="24"/>
        </w:rPr>
        <w:t>further details</w:t>
      </w:r>
      <w:r w:rsidRPr="008D4B0D">
        <w:rPr>
          <w:rFonts w:asciiTheme="minorHAnsi" w:hAnsiTheme="minorHAnsi" w:cstheme="minorHAnsi"/>
          <w:i/>
          <w:sz w:val="24"/>
          <w:szCs w:val="24"/>
        </w:rPr>
        <w:t>.</w:t>
      </w:r>
    </w:p>
    <w:p w14:paraId="04148424" w14:textId="77777777" w:rsidR="00FB2380" w:rsidRPr="008D4B0D" w:rsidRDefault="0095234C" w:rsidP="00FB2380">
      <w:pPr>
        <w:spacing w:after="0" w:line="360" w:lineRule="auto"/>
        <w:rPr>
          <w:rFonts w:asciiTheme="minorHAnsi" w:hAnsiTheme="minorHAnsi" w:cstheme="minorHAnsi"/>
          <w:b/>
          <w:sz w:val="24"/>
          <w:szCs w:val="24"/>
        </w:rPr>
      </w:pPr>
      <w:r w:rsidRPr="008D4B0D">
        <w:rPr>
          <w:rFonts w:asciiTheme="minorHAnsi" w:hAnsiTheme="minorHAnsi" w:cstheme="minorHAnsi"/>
          <w:b/>
          <w:sz w:val="24"/>
          <w:szCs w:val="24"/>
        </w:rPr>
        <w:t>Before Teaching</w:t>
      </w:r>
    </w:p>
    <w:p w14:paraId="221E0EA7" w14:textId="77777777" w:rsidR="004D3BFD" w:rsidRPr="008D4B0D" w:rsidRDefault="001F1840" w:rsidP="00FB2380">
      <w:pPr>
        <w:pStyle w:val="ListParagraph"/>
        <w:numPr>
          <w:ilvl w:val="0"/>
          <w:numId w:val="13"/>
        </w:numPr>
        <w:spacing w:after="0" w:line="360" w:lineRule="auto"/>
        <w:rPr>
          <w:rFonts w:asciiTheme="minorHAnsi" w:hAnsiTheme="minorHAnsi" w:cstheme="minorHAnsi"/>
          <w:sz w:val="24"/>
          <w:szCs w:val="24"/>
        </w:rPr>
      </w:pPr>
      <w:r w:rsidRPr="008D4B0D">
        <w:rPr>
          <w:rFonts w:asciiTheme="minorHAnsi" w:hAnsiTheme="minorHAnsi" w:cstheme="minorHAnsi"/>
          <w:sz w:val="24"/>
          <w:szCs w:val="24"/>
        </w:rPr>
        <w:t xml:space="preserve">Read the Big Ideas and </w:t>
      </w:r>
      <w:r w:rsidR="007C5C7E" w:rsidRPr="008D4B0D">
        <w:rPr>
          <w:rFonts w:asciiTheme="minorHAnsi" w:hAnsiTheme="minorHAnsi" w:cstheme="minorHAnsi"/>
          <w:sz w:val="24"/>
          <w:szCs w:val="24"/>
        </w:rPr>
        <w:t xml:space="preserve">Key Understandings </w:t>
      </w:r>
      <w:r w:rsidR="00FB2380" w:rsidRPr="008D4B0D">
        <w:rPr>
          <w:rFonts w:asciiTheme="minorHAnsi" w:hAnsiTheme="minorHAnsi" w:cstheme="minorHAnsi"/>
          <w:sz w:val="24"/>
          <w:szCs w:val="24"/>
        </w:rPr>
        <w:t>and the</w:t>
      </w:r>
      <w:r w:rsidRPr="008D4B0D">
        <w:rPr>
          <w:rFonts w:asciiTheme="minorHAnsi" w:hAnsiTheme="minorHAnsi" w:cstheme="minorHAnsi"/>
          <w:sz w:val="24"/>
          <w:szCs w:val="24"/>
        </w:rPr>
        <w:t xml:space="preserve"> </w:t>
      </w:r>
      <w:r w:rsidR="007C5C7E" w:rsidRPr="008D4B0D">
        <w:rPr>
          <w:rFonts w:asciiTheme="minorHAnsi" w:hAnsiTheme="minorHAnsi" w:cstheme="minorHAnsi"/>
          <w:sz w:val="24"/>
          <w:szCs w:val="24"/>
        </w:rPr>
        <w:t>S</w:t>
      </w:r>
      <w:r w:rsidR="00841C15" w:rsidRPr="008D4B0D">
        <w:rPr>
          <w:rFonts w:asciiTheme="minorHAnsi" w:hAnsiTheme="minorHAnsi" w:cstheme="minorHAnsi"/>
          <w:sz w:val="24"/>
          <w:szCs w:val="24"/>
        </w:rPr>
        <w:t>ynopsis</w:t>
      </w:r>
      <w:r w:rsidR="0093474C" w:rsidRPr="008D4B0D">
        <w:rPr>
          <w:rFonts w:asciiTheme="minorHAnsi" w:hAnsiTheme="minorHAnsi" w:cstheme="minorHAnsi"/>
          <w:sz w:val="24"/>
          <w:szCs w:val="24"/>
        </w:rPr>
        <w:t xml:space="preserve">.  Please do </w:t>
      </w:r>
      <w:r w:rsidR="0093474C" w:rsidRPr="008D4B0D">
        <w:rPr>
          <w:rFonts w:asciiTheme="minorHAnsi" w:hAnsiTheme="minorHAnsi" w:cstheme="minorHAnsi"/>
          <w:b/>
          <w:sz w:val="24"/>
          <w:szCs w:val="24"/>
        </w:rPr>
        <w:t>not</w:t>
      </w:r>
      <w:r w:rsidR="0093474C" w:rsidRPr="008D4B0D">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8D4B0D">
        <w:rPr>
          <w:rFonts w:asciiTheme="minorHAnsi" w:hAnsiTheme="minorHAnsi" w:cstheme="minorHAnsi"/>
          <w:b/>
          <w:sz w:val="24"/>
          <w:szCs w:val="24"/>
        </w:rPr>
        <w:t>after</w:t>
      </w:r>
      <w:r w:rsidR="0093474C" w:rsidRPr="008D4B0D">
        <w:rPr>
          <w:rFonts w:asciiTheme="minorHAnsi" w:hAnsiTheme="minorHAnsi" w:cstheme="minorHAnsi"/>
          <w:sz w:val="24"/>
          <w:szCs w:val="24"/>
        </w:rPr>
        <w:t xml:space="preserve"> completing this task.</w:t>
      </w:r>
    </w:p>
    <w:p w14:paraId="7624F1A2" w14:textId="77777777" w:rsidR="001F1840" w:rsidRPr="008D4B0D" w:rsidRDefault="001F1840" w:rsidP="00177848">
      <w:pPr>
        <w:spacing w:after="0" w:line="360" w:lineRule="auto"/>
        <w:ind w:firstLine="720"/>
        <w:rPr>
          <w:rFonts w:asciiTheme="minorHAnsi" w:hAnsiTheme="minorHAnsi" w:cstheme="minorHAnsi"/>
          <w:sz w:val="24"/>
          <w:szCs w:val="24"/>
          <w:u w:val="single"/>
        </w:rPr>
      </w:pPr>
      <w:r w:rsidRPr="008D4B0D">
        <w:rPr>
          <w:rFonts w:asciiTheme="minorHAnsi" w:hAnsiTheme="minorHAnsi" w:cstheme="minorHAnsi"/>
          <w:sz w:val="24"/>
          <w:szCs w:val="24"/>
          <w:u w:val="single"/>
        </w:rPr>
        <w:t>Big Ideas and Key Understandings</w:t>
      </w:r>
    </w:p>
    <w:p w14:paraId="0256D34F" w14:textId="77777777" w:rsidR="001F1840" w:rsidRPr="008D4B0D" w:rsidRDefault="0022709F" w:rsidP="00177848">
      <w:pPr>
        <w:spacing w:after="0" w:line="360" w:lineRule="auto"/>
        <w:ind w:left="360" w:firstLine="360"/>
        <w:rPr>
          <w:rFonts w:asciiTheme="minorHAnsi" w:hAnsiTheme="minorHAnsi" w:cstheme="minorHAnsi"/>
          <w:sz w:val="24"/>
          <w:szCs w:val="24"/>
        </w:rPr>
      </w:pPr>
      <w:r w:rsidRPr="008D4B0D">
        <w:rPr>
          <w:sz w:val="24"/>
        </w:rPr>
        <w:t xml:space="preserve">When one makes a </w:t>
      </w:r>
      <w:proofErr w:type="gramStart"/>
      <w:r w:rsidRPr="008D4B0D">
        <w:rPr>
          <w:sz w:val="24"/>
        </w:rPr>
        <w:t>deal</w:t>
      </w:r>
      <w:proofErr w:type="gramEnd"/>
      <w:r w:rsidRPr="008D4B0D">
        <w:rPr>
          <w:sz w:val="24"/>
        </w:rPr>
        <w:t xml:space="preserve"> they must keep their end of the bargain.</w:t>
      </w:r>
    </w:p>
    <w:p w14:paraId="57F53020" w14:textId="77777777" w:rsidR="001F1840" w:rsidRPr="008D4B0D" w:rsidRDefault="001F1840" w:rsidP="00177848">
      <w:pPr>
        <w:spacing w:after="0" w:line="360" w:lineRule="auto"/>
        <w:ind w:left="360" w:firstLine="360"/>
        <w:rPr>
          <w:rFonts w:asciiTheme="minorHAnsi" w:hAnsiTheme="minorHAnsi" w:cstheme="minorHAnsi"/>
          <w:sz w:val="24"/>
          <w:szCs w:val="24"/>
          <w:u w:val="single"/>
        </w:rPr>
      </w:pPr>
      <w:r w:rsidRPr="008D4B0D">
        <w:rPr>
          <w:rFonts w:asciiTheme="minorHAnsi" w:hAnsiTheme="minorHAnsi" w:cstheme="minorHAnsi"/>
          <w:sz w:val="24"/>
          <w:szCs w:val="24"/>
          <w:u w:val="single"/>
        </w:rPr>
        <w:t>Synopsis</w:t>
      </w:r>
    </w:p>
    <w:p w14:paraId="74441ED4" w14:textId="77777777" w:rsidR="00841C15" w:rsidRPr="008D4B0D" w:rsidRDefault="0022709F" w:rsidP="0022709F">
      <w:pPr>
        <w:pStyle w:val="ListParagraph"/>
        <w:spacing w:after="0" w:line="360" w:lineRule="auto"/>
        <w:rPr>
          <w:rFonts w:asciiTheme="minorHAnsi" w:hAnsiTheme="minorHAnsi" w:cstheme="minorHAnsi"/>
          <w:sz w:val="24"/>
          <w:szCs w:val="24"/>
        </w:rPr>
      </w:pPr>
      <w:r w:rsidRPr="008D4B0D">
        <w:rPr>
          <w:sz w:val="24"/>
        </w:rPr>
        <w:t xml:space="preserve">In this tale, a girl named Reba Jo loses her new cowgirl hat in an old well while entertaining herself in the arroyo.  She meets a horned toad and makes a deal to grant him three favors if he retrieves her hat.   At first, Reba Jo does not keep her end of the bargain and runs off after the toad gets her hat from the well, but the toad comes to her house, and her daddy reminds her of the importance of a deal being a deal.  In the end, Reba is tricked into breaking the spell that has been cast upon the </w:t>
      </w:r>
      <w:r w:rsidRPr="008D4B0D">
        <w:rPr>
          <w:sz w:val="24"/>
        </w:rPr>
        <w:lastRenderedPageBreak/>
        <w:t xml:space="preserve">horded toad and because of his cunning idea he is turned back into a handsome young caballero. </w:t>
      </w:r>
      <w:r w:rsidR="00841C15" w:rsidRPr="008D4B0D">
        <w:rPr>
          <w:rFonts w:asciiTheme="minorHAnsi" w:hAnsiTheme="minorHAnsi" w:cstheme="minorHAnsi"/>
          <w:sz w:val="24"/>
          <w:szCs w:val="24"/>
        </w:rPr>
        <w:t xml:space="preserve">Read entire </w:t>
      </w:r>
      <w:r w:rsidR="0095234C" w:rsidRPr="008D4B0D">
        <w:rPr>
          <w:rFonts w:asciiTheme="minorHAnsi" w:hAnsiTheme="minorHAnsi" w:cstheme="minorHAnsi"/>
          <w:sz w:val="24"/>
          <w:szCs w:val="24"/>
        </w:rPr>
        <w:t>main selection text, keeping in mind the Big Ideas and Key Understandings.</w:t>
      </w:r>
      <w:ins w:id="0" w:author="David Liben" w:date="2012-07-14T12:12:00Z">
        <w:r w:rsidR="00CF015B" w:rsidRPr="008D4B0D">
          <w:rPr>
            <w:rFonts w:asciiTheme="minorHAnsi" w:hAnsiTheme="minorHAnsi" w:cstheme="minorHAnsi"/>
            <w:sz w:val="24"/>
            <w:szCs w:val="24"/>
          </w:rPr>
          <w:t xml:space="preserve"> </w:t>
        </w:r>
      </w:ins>
    </w:p>
    <w:p w14:paraId="745FAEBD" w14:textId="77777777" w:rsidR="00841C15" w:rsidRPr="008D4B0D" w:rsidRDefault="007C5C7E" w:rsidP="00FB2380">
      <w:pPr>
        <w:pStyle w:val="ListParagraph"/>
        <w:numPr>
          <w:ilvl w:val="0"/>
          <w:numId w:val="13"/>
        </w:numPr>
        <w:spacing w:after="0" w:line="360" w:lineRule="auto"/>
        <w:rPr>
          <w:rFonts w:asciiTheme="minorHAnsi" w:hAnsiTheme="minorHAnsi" w:cstheme="minorHAnsi"/>
          <w:sz w:val="24"/>
          <w:szCs w:val="24"/>
        </w:rPr>
      </w:pPr>
      <w:r w:rsidRPr="008D4B0D">
        <w:rPr>
          <w:rFonts w:asciiTheme="minorHAnsi" w:hAnsiTheme="minorHAnsi" w:cstheme="minorHAnsi"/>
          <w:sz w:val="24"/>
          <w:szCs w:val="24"/>
        </w:rPr>
        <w:t>Re-read the main selection text while noting</w:t>
      </w:r>
      <w:r w:rsidR="00841C15" w:rsidRPr="008D4B0D">
        <w:rPr>
          <w:rFonts w:asciiTheme="minorHAnsi" w:hAnsiTheme="minorHAnsi" w:cstheme="minorHAnsi"/>
          <w:sz w:val="24"/>
          <w:szCs w:val="24"/>
        </w:rPr>
        <w:t xml:space="preserve"> the stopping points for </w:t>
      </w:r>
      <w:r w:rsidR="00D140AD" w:rsidRPr="008D4B0D">
        <w:rPr>
          <w:rFonts w:asciiTheme="minorHAnsi" w:hAnsiTheme="minorHAnsi" w:cstheme="minorHAnsi"/>
          <w:sz w:val="24"/>
          <w:szCs w:val="24"/>
        </w:rPr>
        <w:t>the Text Dependent Questions and teaching V</w:t>
      </w:r>
      <w:r w:rsidR="00841C15" w:rsidRPr="008D4B0D">
        <w:rPr>
          <w:rFonts w:asciiTheme="minorHAnsi" w:hAnsiTheme="minorHAnsi" w:cstheme="minorHAnsi"/>
          <w:sz w:val="24"/>
          <w:szCs w:val="24"/>
        </w:rPr>
        <w:t>ocabulary.</w:t>
      </w:r>
    </w:p>
    <w:p w14:paraId="15BF6F17" w14:textId="77777777" w:rsidR="00841C15" w:rsidRPr="008D4B0D" w:rsidRDefault="001F1840" w:rsidP="00081A99">
      <w:pPr>
        <w:spacing w:after="0" w:line="360" w:lineRule="auto"/>
        <w:rPr>
          <w:rFonts w:asciiTheme="minorHAnsi" w:hAnsiTheme="minorHAnsi" w:cstheme="minorHAnsi"/>
          <w:b/>
          <w:sz w:val="24"/>
          <w:szCs w:val="24"/>
        </w:rPr>
      </w:pPr>
      <w:r w:rsidRPr="008D4B0D">
        <w:rPr>
          <w:rFonts w:asciiTheme="minorHAnsi" w:hAnsiTheme="minorHAnsi" w:cstheme="minorHAnsi"/>
          <w:b/>
          <w:sz w:val="24"/>
          <w:szCs w:val="24"/>
        </w:rPr>
        <w:t>During Teaching</w:t>
      </w:r>
    </w:p>
    <w:p w14:paraId="6C158485" w14:textId="77777777" w:rsidR="00081A99" w:rsidRPr="008D4B0D" w:rsidRDefault="00081A99" w:rsidP="00081A99">
      <w:pPr>
        <w:pStyle w:val="ListParagraph"/>
        <w:numPr>
          <w:ilvl w:val="0"/>
          <w:numId w:val="12"/>
        </w:numPr>
        <w:spacing w:after="0" w:line="360" w:lineRule="auto"/>
        <w:rPr>
          <w:sz w:val="24"/>
        </w:rPr>
      </w:pPr>
      <w:r w:rsidRPr="008D4B0D">
        <w:rPr>
          <w:rFonts w:asciiTheme="minorHAnsi" w:hAnsiTheme="minorHAnsi" w:cstheme="minorHAnsi"/>
          <w:sz w:val="24"/>
        </w:rPr>
        <w:t>Students read the entire main selection text independently.</w:t>
      </w:r>
    </w:p>
    <w:p w14:paraId="1089C0E1" w14:textId="77777777" w:rsidR="00266CA3" w:rsidRPr="008D4B0D" w:rsidRDefault="00081A99" w:rsidP="0022709F">
      <w:pPr>
        <w:pStyle w:val="ListParagraph"/>
        <w:numPr>
          <w:ilvl w:val="0"/>
          <w:numId w:val="12"/>
        </w:numPr>
        <w:spacing w:after="0" w:line="360" w:lineRule="auto"/>
        <w:rPr>
          <w:sz w:val="24"/>
        </w:rPr>
      </w:pPr>
      <w:r w:rsidRPr="008D4B0D">
        <w:rPr>
          <w:rFonts w:asciiTheme="minorHAnsi" w:hAnsiTheme="minorHAnsi" w:cstheme="minorHAnsi"/>
          <w:sz w:val="24"/>
        </w:rPr>
        <w:t>Teacher reads the main selection text aloud with students following along.</w:t>
      </w:r>
      <w:r w:rsidR="0022709F" w:rsidRPr="008D4B0D">
        <w:rPr>
          <w:rFonts w:asciiTheme="minorHAnsi" w:hAnsiTheme="minorHAnsi" w:cstheme="minorHAnsi"/>
          <w:sz w:val="24"/>
        </w:rPr>
        <w:t xml:space="preserve"> </w:t>
      </w:r>
      <w:r w:rsidRPr="008D4B0D">
        <w:rPr>
          <w:rFonts w:asciiTheme="minorHAnsi" w:hAnsiTheme="minorHAnsi" w:cstheme="minorHAnsi"/>
          <w:sz w:val="24"/>
        </w:rPr>
        <w:t xml:space="preserve">(Depending on how complex the text </w:t>
      </w:r>
      <w:proofErr w:type="gramStart"/>
      <w:r w:rsidRPr="008D4B0D">
        <w:rPr>
          <w:rFonts w:asciiTheme="minorHAnsi" w:hAnsiTheme="minorHAnsi" w:cstheme="minorHAnsi"/>
          <w:sz w:val="24"/>
        </w:rPr>
        <w:t>is</w:t>
      </w:r>
      <w:proofErr w:type="gramEnd"/>
      <w:r w:rsidRPr="008D4B0D">
        <w:rPr>
          <w:rFonts w:asciiTheme="minorHAnsi" w:hAnsiTheme="minorHAnsi" w:cstheme="minorHAnsi"/>
          <w:sz w:val="24"/>
        </w:rPr>
        <w:t xml:space="preserve"> and the amount of support needed by students, the teacher </w:t>
      </w:r>
      <w:r w:rsidR="00CA07EF" w:rsidRPr="008D4B0D">
        <w:rPr>
          <w:rFonts w:asciiTheme="minorHAnsi" w:hAnsiTheme="minorHAnsi" w:cstheme="minorHAnsi"/>
          <w:sz w:val="24"/>
        </w:rPr>
        <w:t>may choose to reverse</w:t>
      </w:r>
      <w:r w:rsidRPr="008D4B0D">
        <w:rPr>
          <w:rFonts w:asciiTheme="minorHAnsi" w:hAnsiTheme="minorHAnsi" w:cstheme="minorHAnsi"/>
          <w:sz w:val="24"/>
        </w:rPr>
        <w:t xml:space="preserve"> the order of steps 1 and 2.)</w:t>
      </w:r>
    </w:p>
    <w:p w14:paraId="0FB93435" w14:textId="77777777" w:rsidR="00081A99" w:rsidRPr="008D4B0D" w:rsidRDefault="00081A99" w:rsidP="00266CA3">
      <w:pPr>
        <w:pStyle w:val="ListParagraph"/>
        <w:numPr>
          <w:ilvl w:val="0"/>
          <w:numId w:val="12"/>
        </w:numPr>
        <w:spacing w:after="0" w:line="360" w:lineRule="auto"/>
        <w:rPr>
          <w:sz w:val="24"/>
        </w:rPr>
      </w:pPr>
      <w:r w:rsidRPr="008D4B0D">
        <w:rPr>
          <w:rFonts w:asciiTheme="minorHAnsi" w:hAnsiTheme="minorHAnsi" w:cstheme="minorHAnsi"/>
          <w:sz w:val="24"/>
        </w:rPr>
        <w:t>Students and teacher re-read the text while stopping to respond to</w:t>
      </w:r>
      <w:r w:rsidR="0095234C" w:rsidRPr="008D4B0D">
        <w:rPr>
          <w:rFonts w:asciiTheme="minorHAnsi" w:hAnsiTheme="minorHAnsi" w:cstheme="minorHAnsi"/>
          <w:sz w:val="24"/>
        </w:rPr>
        <w:t xml:space="preserve"> and discuss</w:t>
      </w:r>
      <w:r w:rsidRPr="008D4B0D">
        <w:rPr>
          <w:rFonts w:asciiTheme="minorHAnsi" w:hAnsiTheme="minorHAnsi" w:cstheme="minorHAnsi"/>
          <w:sz w:val="24"/>
        </w:rPr>
        <w:t xml:space="preserve"> </w:t>
      </w:r>
      <w:r w:rsidR="0095234C" w:rsidRPr="008D4B0D">
        <w:rPr>
          <w:rFonts w:asciiTheme="minorHAnsi" w:hAnsiTheme="minorHAnsi" w:cstheme="minorHAnsi"/>
          <w:sz w:val="24"/>
        </w:rPr>
        <w:t xml:space="preserve">the </w:t>
      </w:r>
      <w:r w:rsidRPr="008D4B0D">
        <w:rPr>
          <w:rFonts w:asciiTheme="minorHAnsi" w:hAnsiTheme="minorHAnsi" w:cstheme="minorHAnsi"/>
          <w:sz w:val="24"/>
        </w:rPr>
        <w:t>questions and returning to the text.  A variety of methods can be used to structure the reading</w:t>
      </w:r>
      <w:r w:rsidR="0095234C" w:rsidRPr="008D4B0D">
        <w:rPr>
          <w:rFonts w:asciiTheme="minorHAnsi" w:hAnsiTheme="minorHAnsi" w:cstheme="minorHAnsi"/>
          <w:sz w:val="24"/>
        </w:rPr>
        <w:t xml:space="preserve"> and discussion</w:t>
      </w:r>
      <w:r w:rsidRPr="008D4B0D">
        <w:rPr>
          <w:rFonts w:asciiTheme="minorHAnsi" w:hAnsiTheme="minorHAnsi" w:cstheme="minorHAnsi"/>
          <w:sz w:val="24"/>
        </w:rPr>
        <w:t xml:space="preserve"> (i.e.:  whole class discussion, think-pair-share, independent written response, group work, etc.)</w:t>
      </w:r>
    </w:p>
    <w:p w14:paraId="4F149F22" w14:textId="77777777" w:rsidR="001F1840" w:rsidRDefault="001F1840" w:rsidP="00320A5A">
      <w:pPr>
        <w:spacing w:after="0" w:line="360" w:lineRule="auto"/>
        <w:rPr>
          <w:rFonts w:asciiTheme="minorHAnsi" w:hAnsiTheme="minorHAnsi" w:cstheme="minorHAnsi"/>
          <w:sz w:val="24"/>
          <w:szCs w:val="24"/>
        </w:rPr>
      </w:pPr>
    </w:p>
    <w:p w14:paraId="6529B8EF" w14:textId="77777777"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11"/>
        <w:gridCol w:w="6411"/>
      </w:tblGrid>
      <w:tr w:rsidR="00CD6B7F" w:rsidRPr="0022709F" w14:paraId="2DD6B7B2" w14:textId="77777777">
        <w:trPr>
          <w:trHeight w:val="156"/>
        </w:trPr>
        <w:tc>
          <w:tcPr>
            <w:tcW w:w="6411" w:type="dxa"/>
          </w:tcPr>
          <w:p w14:paraId="0CA8A403" w14:textId="77777777" w:rsidR="00CD6B7F" w:rsidRPr="0022709F" w:rsidRDefault="00CD6B7F" w:rsidP="0022709F">
            <w:pPr>
              <w:spacing w:after="0" w:line="240" w:lineRule="auto"/>
              <w:contextualSpacing/>
              <w:rPr>
                <w:b/>
                <w:sz w:val="24"/>
                <w:szCs w:val="24"/>
              </w:rPr>
            </w:pPr>
            <w:r w:rsidRPr="0022709F">
              <w:rPr>
                <w:b/>
                <w:sz w:val="24"/>
                <w:szCs w:val="24"/>
              </w:rPr>
              <w:t>Text Dependent Questions</w:t>
            </w:r>
          </w:p>
        </w:tc>
        <w:tc>
          <w:tcPr>
            <w:tcW w:w="6411" w:type="dxa"/>
          </w:tcPr>
          <w:p w14:paraId="3CA8ABE1" w14:textId="77777777" w:rsidR="00CD6B7F" w:rsidRPr="0022709F" w:rsidRDefault="00CD6B7F" w:rsidP="0022709F">
            <w:pPr>
              <w:spacing w:after="0" w:line="240" w:lineRule="auto"/>
              <w:contextualSpacing/>
              <w:rPr>
                <w:b/>
                <w:sz w:val="24"/>
                <w:szCs w:val="24"/>
              </w:rPr>
            </w:pPr>
            <w:r w:rsidRPr="0022709F">
              <w:rPr>
                <w:b/>
                <w:sz w:val="24"/>
                <w:szCs w:val="24"/>
              </w:rPr>
              <w:t>Answers</w:t>
            </w:r>
          </w:p>
        </w:tc>
      </w:tr>
      <w:tr w:rsidR="00CD6B7F" w:rsidRPr="0022709F" w14:paraId="6D54F221" w14:textId="77777777">
        <w:trPr>
          <w:trHeight w:val="156"/>
        </w:trPr>
        <w:tc>
          <w:tcPr>
            <w:tcW w:w="6411" w:type="dxa"/>
          </w:tcPr>
          <w:p w14:paraId="21520327" w14:textId="77777777" w:rsidR="0022709F" w:rsidRPr="0022709F" w:rsidRDefault="0022709F" w:rsidP="0022709F">
            <w:pPr>
              <w:spacing w:after="0" w:line="240" w:lineRule="auto"/>
              <w:contextualSpacing/>
              <w:rPr>
                <w:sz w:val="24"/>
              </w:rPr>
            </w:pPr>
            <w:r w:rsidRPr="0022709F">
              <w:rPr>
                <w:sz w:val="24"/>
              </w:rPr>
              <w:t>Page 94</w:t>
            </w:r>
          </w:p>
          <w:p w14:paraId="624FC0B0" w14:textId="77777777" w:rsidR="0022709F" w:rsidRPr="0022709F" w:rsidRDefault="0022709F" w:rsidP="0022709F">
            <w:pPr>
              <w:spacing w:after="0" w:line="240" w:lineRule="auto"/>
              <w:contextualSpacing/>
              <w:rPr>
                <w:sz w:val="24"/>
              </w:rPr>
            </w:pPr>
            <w:r w:rsidRPr="0022709F">
              <w:rPr>
                <w:sz w:val="24"/>
              </w:rPr>
              <w:t>How did Reba Jo entertain herself on the lonesome prairie?</w:t>
            </w:r>
          </w:p>
          <w:p w14:paraId="28A011C1" w14:textId="77777777" w:rsidR="00CD6B7F" w:rsidRPr="0022709F" w:rsidRDefault="00CD6B7F" w:rsidP="0022709F">
            <w:pPr>
              <w:spacing w:after="0" w:line="240" w:lineRule="auto"/>
              <w:contextualSpacing/>
              <w:rPr>
                <w:sz w:val="24"/>
                <w:szCs w:val="24"/>
              </w:rPr>
            </w:pPr>
          </w:p>
        </w:tc>
        <w:tc>
          <w:tcPr>
            <w:tcW w:w="6411" w:type="dxa"/>
          </w:tcPr>
          <w:p w14:paraId="1FD5EF95" w14:textId="77777777" w:rsidR="00753B01" w:rsidRPr="0022709F" w:rsidRDefault="0022709F" w:rsidP="0022709F">
            <w:pPr>
              <w:spacing w:after="0" w:line="240" w:lineRule="auto"/>
              <w:contextualSpacing/>
              <w:rPr>
                <w:sz w:val="24"/>
                <w:szCs w:val="24"/>
              </w:rPr>
            </w:pPr>
            <w:r w:rsidRPr="0022709F">
              <w:rPr>
                <w:sz w:val="24"/>
              </w:rPr>
              <w:t>She loved to twang her guitar, sing in the wind, and amuse herself by racing her horse, Flash.  Her favorite thing to do was to lasso cacti, water buckets, fence posts and critters. Reba Jo entertained herself by finding things that she found fun such as lassoing creatures that unfortunately crossed her path.</w:t>
            </w:r>
          </w:p>
        </w:tc>
      </w:tr>
      <w:tr w:rsidR="00CD6B7F" w:rsidRPr="0022709F" w14:paraId="50BA2DFA" w14:textId="77777777">
        <w:trPr>
          <w:trHeight w:val="156"/>
        </w:trPr>
        <w:tc>
          <w:tcPr>
            <w:tcW w:w="6411" w:type="dxa"/>
          </w:tcPr>
          <w:p w14:paraId="6ED9D55F" w14:textId="77777777" w:rsidR="0022709F" w:rsidRPr="0022709F" w:rsidRDefault="0022709F" w:rsidP="0022709F">
            <w:pPr>
              <w:spacing w:after="0" w:line="240" w:lineRule="auto"/>
              <w:contextualSpacing/>
              <w:rPr>
                <w:sz w:val="24"/>
              </w:rPr>
            </w:pPr>
            <w:r w:rsidRPr="0022709F">
              <w:rPr>
                <w:sz w:val="24"/>
              </w:rPr>
              <w:t xml:space="preserve">Page 94 </w:t>
            </w:r>
          </w:p>
          <w:p w14:paraId="35DB813E" w14:textId="77777777" w:rsidR="00CD6B7F" w:rsidRPr="0022709F" w:rsidRDefault="0022709F" w:rsidP="0022709F">
            <w:pPr>
              <w:spacing w:after="0" w:line="240" w:lineRule="auto"/>
              <w:contextualSpacing/>
              <w:rPr>
                <w:sz w:val="24"/>
                <w:szCs w:val="24"/>
              </w:rPr>
            </w:pPr>
            <w:r w:rsidRPr="0022709F">
              <w:rPr>
                <w:sz w:val="24"/>
              </w:rPr>
              <w:t xml:space="preserve">Describe the setting and use details from the text in order to do so. </w:t>
            </w:r>
          </w:p>
        </w:tc>
        <w:tc>
          <w:tcPr>
            <w:tcW w:w="6411" w:type="dxa"/>
          </w:tcPr>
          <w:p w14:paraId="40F9F85F" w14:textId="77777777" w:rsidR="0051149E" w:rsidRPr="0022709F" w:rsidRDefault="0022709F" w:rsidP="0022709F">
            <w:pPr>
              <w:spacing w:after="0" w:line="240" w:lineRule="auto"/>
              <w:contextualSpacing/>
              <w:rPr>
                <w:sz w:val="24"/>
                <w:szCs w:val="24"/>
              </w:rPr>
            </w:pPr>
            <w:r w:rsidRPr="0022709F">
              <w:rPr>
                <w:sz w:val="24"/>
              </w:rPr>
              <w:t>Teacher should ensure that students know that “arroyo” is a creek in addition to describing the setting.</w:t>
            </w:r>
          </w:p>
        </w:tc>
      </w:tr>
      <w:tr w:rsidR="00CD6B7F" w:rsidRPr="0022709F" w14:paraId="44EFA7CB" w14:textId="77777777">
        <w:trPr>
          <w:trHeight w:val="156"/>
        </w:trPr>
        <w:tc>
          <w:tcPr>
            <w:tcW w:w="6411" w:type="dxa"/>
          </w:tcPr>
          <w:p w14:paraId="1182A504" w14:textId="77777777" w:rsidR="0022709F" w:rsidRPr="0022709F" w:rsidRDefault="0022709F" w:rsidP="0022709F">
            <w:pPr>
              <w:spacing w:after="0" w:line="240" w:lineRule="auto"/>
              <w:contextualSpacing/>
              <w:rPr>
                <w:sz w:val="24"/>
              </w:rPr>
            </w:pPr>
            <w:r w:rsidRPr="0022709F">
              <w:rPr>
                <w:sz w:val="24"/>
              </w:rPr>
              <w:t>Page 95</w:t>
            </w:r>
          </w:p>
          <w:p w14:paraId="5C015215" w14:textId="77777777" w:rsidR="0022709F" w:rsidRPr="0022709F" w:rsidRDefault="0022709F" w:rsidP="0022709F">
            <w:pPr>
              <w:spacing w:after="0" w:line="240" w:lineRule="auto"/>
              <w:contextualSpacing/>
              <w:rPr>
                <w:sz w:val="24"/>
              </w:rPr>
            </w:pPr>
            <w:r w:rsidRPr="0022709F">
              <w:rPr>
                <w:sz w:val="24"/>
              </w:rPr>
              <w:t>Why did Reba Jo know she should turn back but didn’t?</w:t>
            </w:r>
          </w:p>
          <w:p w14:paraId="39B6E258" w14:textId="77777777" w:rsidR="00177848" w:rsidRPr="0022709F" w:rsidRDefault="00177848" w:rsidP="0022709F">
            <w:pPr>
              <w:spacing w:after="0" w:line="240" w:lineRule="auto"/>
              <w:contextualSpacing/>
              <w:rPr>
                <w:sz w:val="24"/>
                <w:szCs w:val="24"/>
              </w:rPr>
            </w:pPr>
          </w:p>
        </w:tc>
        <w:tc>
          <w:tcPr>
            <w:tcW w:w="6411" w:type="dxa"/>
          </w:tcPr>
          <w:p w14:paraId="38162755" w14:textId="77777777" w:rsidR="0051149E" w:rsidRPr="0022709F" w:rsidRDefault="0022709F" w:rsidP="0022709F">
            <w:pPr>
              <w:spacing w:after="0" w:line="240" w:lineRule="auto"/>
              <w:contextualSpacing/>
              <w:rPr>
                <w:sz w:val="24"/>
                <w:szCs w:val="24"/>
              </w:rPr>
            </w:pPr>
            <w:r w:rsidRPr="0022709F">
              <w:rPr>
                <w:sz w:val="24"/>
              </w:rPr>
              <w:t xml:space="preserve">Her daddy had warned her that straying away from the arroyos could be dangerous due to flash floods.  She didn’t turn back however because she spied a vulture daring her to toss her </w:t>
            </w:r>
            <w:r w:rsidRPr="0022709F">
              <w:rPr>
                <w:sz w:val="24"/>
              </w:rPr>
              <w:lastRenderedPageBreak/>
              <w:t xml:space="preserve">lasso around his neck. She knew that water may wash her away because her father had warned </w:t>
            </w:r>
            <w:proofErr w:type="gramStart"/>
            <w:r w:rsidRPr="0022709F">
              <w:rPr>
                <w:sz w:val="24"/>
              </w:rPr>
              <w:t>her</w:t>
            </w:r>
            <w:proofErr w:type="gramEnd"/>
            <w:r w:rsidRPr="0022709F">
              <w:rPr>
                <w:sz w:val="24"/>
              </w:rPr>
              <w:t xml:space="preserve"> but she didn’t turn back because she wanted to rope the vulture.  </w:t>
            </w:r>
          </w:p>
        </w:tc>
      </w:tr>
      <w:tr w:rsidR="00CD6B7F" w:rsidRPr="0022709F" w14:paraId="3C9F683F" w14:textId="77777777">
        <w:trPr>
          <w:trHeight w:val="156"/>
        </w:trPr>
        <w:tc>
          <w:tcPr>
            <w:tcW w:w="6411" w:type="dxa"/>
          </w:tcPr>
          <w:p w14:paraId="3904EE43" w14:textId="77777777" w:rsidR="0022709F" w:rsidRPr="0022709F" w:rsidRDefault="0022709F" w:rsidP="0022709F">
            <w:pPr>
              <w:spacing w:after="0" w:line="240" w:lineRule="auto"/>
              <w:contextualSpacing/>
              <w:rPr>
                <w:b/>
                <w:sz w:val="24"/>
              </w:rPr>
            </w:pPr>
            <w:r w:rsidRPr="0022709F">
              <w:rPr>
                <w:sz w:val="24"/>
              </w:rPr>
              <w:lastRenderedPageBreak/>
              <w:t>Page</w:t>
            </w:r>
            <w:r w:rsidRPr="0022709F">
              <w:rPr>
                <w:b/>
                <w:sz w:val="24"/>
              </w:rPr>
              <w:t xml:space="preserve"> </w:t>
            </w:r>
            <w:r w:rsidRPr="0022709F">
              <w:rPr>
                <w:sz w:val="24"/>
              </w:rPr>
              <w:t>96</w:t>
            </w:r>
          </w:p>
          <w:p w14:paraId="0D35602D" w14:textId="77777777" w:rsidR="00177848" w:rsidRPr="0022709F" w:rsidRDefault="0022709F" w:rsidP="0022709F">
            <w:pPr>
              <w:spacing w:after="0" w:line="240" w:lineRule="auto"/>
              <w:contextualSpacing/>
              <w:rPr>
                <w:sz w:val="24"/>
                <w:szCs w:val="24"/>
              </w:rPr>
            </w:pPr>
            <w:r w:rsidRPr="0022709F">
              <w:rPr>
                <w:sz w:val="24"/>
              </w:rPr>
              <w:t>Commence means to begin or start.  In many schools, recess commences after lunch.  Why did Reba Jo commence to crying?</w:t>
            </w:r>
          </w:p>
        </w:tc>
        <w:tc>
          <w:tcPr>
            <w:tcW w:w="6411" w:type="dxa"/>
          </w:tcPr>
          <w:p w14:paraId="53B75E09" w14:textId="77777777" w:rsidR="0051149E" w:rsidRPr="0022709F" w:rsidRDefault="0022709F" w:rsidP="0022709F">
            <w:pPr>
              <w:spacing w:after="0" w:line="240" w:lineRule="auto"/>
              <w:contextualSpacing/>
              <w:rPr>
                <w:sz w:val="24"/>
                <w:szCs w:val="24"/>
              </w:rPr>
            </w:pPr>
            <w:r w:rsidRPr="0022709F">
              <w:rPr>
                <w:sz w:val="24"/>
              </w:rPr>
              <w:t>She commenced to crying because her new cowgirl hat blew off and fell to the bottom of the old well.</w:t>
            </w:r>
          </w:p>
        </w:tc>
      </w:tr>
      <w:tr w:rsidR="00CD6B7F" w:rsidRPr="0022709F" w14:paraId="500ACF07" w14:textId="77777777">
        <w:trPr>
          <w:trHeight w:val="156"/>
        </w:trPr>
        <w:tc>
          <w:tcPr>
            <w:tcW w:w="6411" w:type="dxa"/>
          </w:tcPr>
          <w:p w14:paraId="4A6EFEB8" w14:textId="77777777" w:rsidR="0022709F" w:rsidRPr="0022709F" w:rsidRDefault="0022709F" w:rsidP="0022709F">
            <w:pPr>
              <w:spacing w:after="0" w:line="240" w:lineRule="auto"/>
              <w:contextualSpacing/>
              <w:rPr>
                <w:b/>
                <w:sz w:val="24"/>
              </w:rPr>
            </w:pPr>
            <w:r w:rsidRPr="0022709F">
              <w:rPr>
                <w:sz w:val="24"/>
              </w:rPr>
              <w:t>Page 97</w:t>
            </w:r>
          </w:p>
          <w:p w14:paraId="1F2EBDC6" w14:textId="77777777" w:rsidR="00177848" w:rsidRPr="0022709F" w:rsidRDefault="0022709F" w:rsidP="0022709F">
            <w:pPr>
              <w:spacing w:after="0" w:line="240" w:lineRule="auto"/>
              <w:contextualSpacing/>
              <w:rPr>
                <w:sz w:val="24"/>
                <w:szCs w:val="24"/>
              </w:rPr>
            </w:pPr>
            <w:r w:rsidRPr="0022709F">
              <w:rPr>
                <w:sz w:val="24"/>
              </w:rPr>
              <w:t xml:space="preserve">Due to her crying, we know Reba Jo feels sad in some way about </w:t>
            </w:r>
            <w:proofErr w:type="spellStart"/>
            <w:r w:rsidRPr="0022709F">
              <w:rPr>
                <w:sz w:val="24"/>
              </w:rPr>
              <w:t>loosing</w:t>
            </w:r>
            <w:proofErr w:type="spellEnd"/>
            <w:r w:rsidRPr="0022709F">
              <w:rPr>
                <w:sz w:val="24"/>
              </w:rPr>
              <w:t xml:space="preserve"> her hat.  Based on the illustration on pg 97, how else does Reba feel about losing her hat?</w:t>
            </w:r>
          </w:p>
        </w:tc>
        <w:tc>
          <w:tcPr>
            <w:tcW w:w="6411" w:type="dxa"/>
          </w:tcPr>
          <w:p w14:paraId="5F33221B" w14:textId="77777777" w:rsidR="0022709F" w:rsidRPr="0022709F" w:rsidRDefault="0022709F" w:rsidP="0022709F">
            <w:pPr>
              <w:spacing w:after="0" w:line="240" w:lineRule="auto"/>
              <w:contextualSpacing/>
              <w:rPr>
                <w:sz w:val="24"/>
              </w:rPr>
            </w:pPr>
            <w:r w:rsidRPr="0022709F">
              <w:rPr>
                <w:sz w:val="24"/>
              </w:rPr>
              <w:t>We can tell that Reba is mad about losing her hat because it looks like she is kicking the dirt, and her face is all scrunched up making her look angry.</w:t>
            </w:r>
          </w:p>
          <w:p w14:paraId="47B04318" w14:textId="77777777" w:rsidR="00697302" w:rsidRPr="0022709F" w:rsidRDefault="00697302" w:rsidP="0022709F">
            <w:pPr>
              <w:spacing w:after="0" w:line="240" w:lineRule="auto"/>
              <w:contextualSpacing/>
              <w:rPr>
                <w:sz w:val="24"/>
                <w:szCs w:val="24"/>
              </w:rPr>
            </w:pPr>
          </w:p>
        </w:tc>
      </w:tr>
      <w:tr w:rsidR="00CD6B7F" w:rsidRPr="0022709F" w14:paraId="1021F635" w14:textId="77777777">
        <w:trPr>
          <w:trHeight w:val="881"/>
        </w:trPr>
        <w:tc>
          <w:tcPr>
            <w:tcW w:w="6411" w:type="dxa"/>
          </w:tcPr>
          <w:p w14:paraId="49B51B2E" w14:textId="77777777" w:rsidR="0022709F" w:rsidRPr="0022709F" w:rsidRDefault="0022709F" w:rsidP="0022709F">
            <w:pPr>
              <w:spacing w:after="0" w:line="240" w:lineRule="auto"/>
              <w:contextualSpacing/>
              <w:rPr>
                <w:b/>
                <w:sz w:val="24"/>
              </w:rPr>
            </w:pPr>
            <w:r w:rsidRPr="0022709F">
              <w:rPr>
                <w:sz w:val="24"/>
              </w:rPr>
              <w:t>Page</w:t>
            </w:r>
            <w:r w:rsidRPr="0022709F">
              <w:rPr>
                <w:b/>
                <w:sz w:val="24"/>
              </w:rPr>
              <w:t xml:space="preserve"> </w:t>
            </w:r>
            <w:r w:rsidRPr="0022709F">
              <w:rPr>
                <w:sz w:val="24"/>
              </w:rPr>
              <w:t>97</w:t>
            </w:r>
            <w:r w:rsidRPr="0022709F">
              <w:rPr>
                <w:b/>
                <w:sz w:val="24"/>
              </w:rPr>
              <w:t xml:space="preserve"> </w:t>
            </w:r>
          </w:p>
          <w:p w14:paraId="43E0932B" w14:textId="77777777" w:rsidR="0022709F" w:rsidRPr="0022709F" w:rsidRDefault="0022709F" w:rsidP="0022709F">
            <w:pPr>
              <w:pStyle w:val="CommentText"/>
              <w:spacing w:after="0"/>
              <w:contextualSpacing/>
            </w:pPr>
            <w:r w:rsidRPr="0022709F">
              <w:t>What did Reba Jo mean when she said she thought the wind was “fooling” her ears?</w:t>
            </w:r>
          </w:p>
          <w:p w14:paraId="197AC233" w14:textId="77777777" w:rsidR="0022709F" w:rsidRPr="0022709F" w:rsidRDefault="0022709F" w:rsidP="0022709F">
            <w:pPr>
              <w:spacing w:after="0" w:line="240" w:lineRule="auto"/>
              <w:contextualSpacing/>
              <w:rPr>
                <w:b/>
                <w:sz w:val="24"/>
              </w:rPr>
            </w:pPr>
          </w:p>
          <w:p w14:paraId="1578CF62" w14:textId="77777777" w:rsidR="00CD6B7F" w:rsidRPr="0022709F" w:rsidRDefault="0022709F" w:rsidP="0022709F">
            <w:pPr>
              <w:spacing w:after="0" w:line="240" w:lineRule="auto"/>
              <w:contextualSpacing/>
              <w:rPr>
                <w:sz w:val="24"/>
                <w:szCs w:val="24"/>
              </w:rPr>
            </w:pPr>
            <w:r w:rsidRPr="0022709F">
              <w:rPr>
                <w:sz w:val="24"/>
              </w:rPr>
              <w:t>How do you know that the wind blowing through the arroyo was not fooling Reba Jo’s ears?</w:t>
            </w:r>
          </w:p>
        </w:tc>
        <w:tc>
          <w:tcPr>
            <w:tcW w:w="6411" w:type="dxa"/>
          </w:tcPr>
          <w:p w14:paraId="56B8A68F" w14:textId="77777777" w:rsidR="0022709F" w:rsidRPr="0022709F" w:rsidRDefault="0022709F" w:rsidP="0022709F">
            <w:pPr>
              <w:spacing w:after="0" w:line="240" w:lineRule="auto"/>
              <w:contextualSpacing/>
              <w:rPr>
                <w:sz w:val="24"/>
              </w:rPr>
            </w:pPr>
            <w:r w:rsidRPr="0022709F">
              <w:rPr>
                <w:sz w:val="24"/>
              </w:rPr>
              <w:t>She thought that she was hearing things.</w:t>
            </w:r>
          </w:p>
          <w:p w14:paraId="04DAB27D" w14:textId="77777777" w:rsidR="0022709F" w:rsidRDefault="0022709F" w:rsidP="0022709F">
            <w:pPr>
              <w:spacing w:after="0" w:line="240" w:lineRule="auto"/>
              <w:contextualSpacing/>
              <w:rPr>
                <w:sz w:val="24"/>
              </w:rPr>
            </w:pPr>
          </w:p>
          <w:p w14:paraId="54FE2686" w14:textId="77777777" w:rsidR="0022709F" w:rsidRPr="0022709F" w:rsidRDefault="0022709F" w:rsidP="0022709F">
            <w:pPr>
              <w:spacing w:after="0" w:line="240" w:lineRule="auto"/>
              <w:contextualSpacing/>
              <w:rPr>
                <w:sz w:val="24"/>
              </w:rPr>
            </w:pPr>
          </w:p>
          <w:p w14:paraId="3518B69A" w14:textId="77777777" w:rsidR="00CD6B7F" w:rsidRPr="0022709F" w:rsidRDefault="0022709F" w:rsidP="0022709F">
            <w:pPr>
              <w:spacing w:after="0" w:line="240" w:lineRule="auto"/>
              <w:contextualSpacing/>
              <w:rPr>
                <w:sz w:val="24"/>
              </w:rPr>
            </w:pPr>
            <w:r w:rsidRPr="0022709F">
              <w:rPr>
                <w:sz w:val="24"/>
              </w:rPr>
              <w:t>It was not fooling her ears because there really was a voice asking her a question.  The voice was a horned toad.</w:t>
            </w:r>
          </w:p>
        </w:tc>
      </w:tr>
      <w:tr w:rsidR="00CD6B7F" w:rsidRPr="0022709F" w14:paraId="698DAD54" w14:textId="77777777">
        <w:trPr>
          <w:trHeight w:val="958"/>
        </w:trPr>
        <w:tc>
          <w:tcPr>
            <w:tcW w:w="6411" w:type="dxa"/>
          </w:tcPr>
          <w:p w14:paraId="01EF14F1" w14:textId="77777777" w:rsidR="0022709F" w:rsidRPr="0022709F" w:rsidRDefault="0022709F" w:rsidP="0022709F">
            <w:pPr>
              <w:spacing w:after="0" w:line="240" w:lineRule="auto"/>
              <w:contextualSpacing/>
              <w:rPr>
                <w:sz w:val="24"/>
              </w:rPr>
            </w:pPr>
            <w:r w:rsidRPr="0022709F">
              <w:rPr>
                <w:sz w:val="24"/>
              </w:rPr>
              <w:t>Page 98</w:t>
            </w:r>
          </w:p>
          <w:p w14:paraId="4C03122E" w14:textId="77777777" w:rsidR="0022709F" w:rsidRPr="0022709F" w:rsidRDefault="0022709F" w:rsidP="0022709F">
            <w:pPr>
              <w:spacing w:after="0" w:line="240" w:lineRule="auto"/>
              <w:contextualSpacing/>
              <w:rPr>
                <w:sz w:val="24"/>
              </w:rPr>
            </w:pPr>
            <w:r w:rsidRPr="0022709F">
              <w:rPr>
                <w:sz w:val="24"/>
              </w:rPr>
              <w:t>What deal did Reba Jo and the horned toad make?</w:t>
            </w:r>
          </w:p>
          <w:p w14:paraId="2CDD4422" w14:textId="77777777" w:rsidR="00CD6B7F" w:rsidRPr="0022709F" w:rsidRDefault="00CD6B7F" w:rsidP="0022709F">
            <w:pPr>
              <w:spacing w:after="0" w:line="240" w:lineRule="auto"/>
              <w:contextualSpacing/>
              <w:rPr>
                <w:sz w:val="24"/>
                <w:szCs w:val="24"/>
              </w:rPr>
            </w:pPr>
          </w:p>
        </w:tc>
        <w:tc>
          <w:tcPr>
            <w:tcW w:w="6411" w:type="dxa"/>
          </w:tcPr>
          <w:p w14:paraId="3F8B9987" w14:textId="77777777" w:rsidR="00CD6B7F" w:rsidRPr="0022709F" w:rsidRDefault="0022709F" w:rsidP="0022709F">
            <w:pPr>
              <w:spacing w:after="0" w:line="240" w:lineRule="auto"/>
              <w:contextualSpacing/>
              <w:rPr>
                <w:sz w:val="24"/>
                <w:szCs w:val="24"/>
              </w:rPr>
            </w:pPr>
            <w:r w:rsidRPr="0022709F">
              <w:rPr>
                <w:sz w:val="24"/>
              </w:rPr>
              <w:t>Reba Jo would feed the horned toad chili, play the guitar for him and let him take a nap in her sombrero if he agreed not to tell her daddy that she lost her cowgirl hat in the well and get it out for her.</w:t>
            </w:r>
          </w:p>
        </w:tc>
      </w:tr>
      <w:tr w:rsidR="00CD6B7F" w:rsidRPr="0022709F" w14:paraId="5A7F810C" w14:textId="77777777">
        <w:trPr>
          <w:trHeight w:val="1588"/>
        </w:trPr>
        <w:tc>
          <w:tcPr>
            <w:tcW w:w="6411" w:type="dxa"/>
          </w:tcPr>
          <w:p w14:paraId="7B3F4ED2" w14:textId="77777777" w:rsidR="0022709F" w:rsidRPr="0022709F" w:rsidRDefault="0022709F" w:rsidP="0022709F">
            <w:pPr>
              <w:spacing w:after="0" w:line="240" w:lineRule="auto"/>
              <w:contextualSpacing/>
              <w:rPr>
                <w:sz w:val="24"/>
              </w:rPr>
            </w:pPr>
            <w:r w:rsidRPr="0022709F">
              <w:rPr>
                <w:sz w:val="24"/>
              </w:rPr>
              <w:t>Page 99</w:t>
            </w:r>
          </w:p>
          <w:p w14:paraId="46BFD04A" w14:textId="77777777" w:rsidR="00CD6B7F" w:rsidRPr="0022709F" w:rsidRDefault="0022709F" w:rsidP="0022709F">
            <w:pPr>
              <w:spacing w:after="0" w:line="240" w:lineRule="auto"/>
              <w:contextualSpacing/>
              <w:rPr>
                <w:sz w:val="24"/>
                <w:szCs w:val="24"/>
              </w:rPr>
            </w:pPr>
            <w:r w:rsidRPr="0022709F">
              <w:rPr>
                <w:sz w:val="24"/>
              </w:rPr>
              <w:t xml:space="preserve">Ask students to identify how Reba Jo reacted after the toad retrieved her hat. For example, the words </w:t>
            </w:r>
            <w:proofErr w:type="spellStart"/>
            <w:r w:rsidRPr="0022709F">
              <w:rPr>
                <w:sz w:val="24"/>
              </w:rPr>
              <w:t>muchas</w:t>
            </w:r>
            <w:proofErr w:type="spellEnd"/>
            <w:r w:rsidRPr="0022709F">
              <w:rPr>
                <w:sz w:val="24"/>
              </w:rPr>
              <w:t xml:space="preserve"> gracias means thank you. The author writes that ‘without so much as a thank you, Reba Jo snatched her hat from the horned toad and galloped home.’ The word snatched means to grab quickly and when a horse gallops it moves along quickly. Based on these definitions, how did Reba Jo react after the toad got her hat out of the well?</w:t>
            </w:r>
          </w:p>
        </w:tc>
        <w:tc>
          <w:tcPr>
            <w:tcW w:w="6411" w:type="dxa"/>
          </w:tcPr>
          <w:p w14:paraId="47A6866B" w14:textId="77777777" w:rsidR="00F82D47" w:rsidRPr="0022709F" w:rsidRDefault="0022709F" w:rsidP="0022709F">
            <w:pPr>
              <w:spacing w:after="0" w:line="240" w:lineRule="auto"/>
              <w:contextualSpacing/>
              <w:rPr>
                <w:sz w:val="24"/>
                <w:szCs w:val="24"/>
              </w:rPr>
            </w:pPr>
            <w:r w:rsidRPr="0022709F">
              <w:rPr>
                <w:sz w:val="24"/>
              </w:rPr>
              <w:t xml:space="preserve">Reba Jo is ungrateful and rushes off without saying thank you or holding up her end of the bargain. </w:t>
            </w:r>
          </w:p>
        </w:tc>
      </w:tr>
      <w:tr w:rsidR="0022709F" w:rsidRPr="0022709F" w14:paraId="49F1F60D" w14:textId="77777777">
        <w:trPr>
          <w:trHeight w:val="1588"/>
        </w:trPr>
        <w:tc>
          <w:tcPr>
            <w:tcW w:w="6411" w:type="dxa"/>
          </w:tcPr>
          <w:p w14:paraId="6886A2D1" w14:textId="77777777" w:rsidR="0022709F" w:rsidRPr="0022709F" w:rsidRDefault="0022709F" w:rsidP="0022709F">
            <w:pPr>
              <w:spacing w:after="0" w:line="240" w:lineRule="auto"/>
              <w:contextualSpacing/>
              <w:rPr>
                <w:b/>
                <w:sz w:val="24"/>
              </w:rPr>
            </w:pPr>
            <w:r w:rsidRPr="0022709F">
              <w:rPr>
                <w:sz w:val="24"/>
              </w:rPr>
              <w:lastRenderedPageBreak/>
              <w:t>Page 100</w:t>
            </w:r>
          </w:p>
          <w:p w14:paraId="102116A0" w14:textId="77777777" w:rsidR="0022709F" w:rsidRPr="0022709F" w:rsidRDefault="0022709F" w:rsidP="0022709F">
            <w:pPr>
              <w:spacing w:after="0" w:line="240" w:lineRule="auto"/>
              <w:contextualSpacing/>
              <w:rPr>
                <w:sz w:val="24"/>
              </w:rPr>
            </w:pPr>
            <w:r w:rsidRPr="0022709F">
              <w:rPr>
                <w:sz w:val="24"/>
              </w:rPr>
              <w:t>What brought the horned toad to Reba Jo’s door?</w:t>
            </w:r>
          </w:p>
          <w:p w14:paraId="606DC4C6" w14:textId="77777777" w:rsidR="0022709F" w:rsidRPr="0022709F" w:rsidRDefault="0022709F" w:rsidP="0022709F">
            <w:pPr>
              <w:spacing w:after="0" w:line="240" w:lineRule="auto"/>
              <w:contextualSpacing/>
              <w:rPr>
                <w:sz w:val="24"/>
                <w:szCs w:val="24"/>
              </w:rPr>
            </w:pPr>
          </w:p>
        </w:tc>
        <w:tc>
          <w:tcPr>
            <w:tcW w:w="6411" w:type="dxa"/>
          </w:tcPr>
          <w:p w14:paraId="6E22D929" w14:textId="77777777" w:rsidR="0022709F" w:rsidRPr="0022709F" w:rsidRDefault="0022709F" w:rsidP="0022709F">
            <w:pPr>
              <w:spacing w:after="0" w:line="240" w:lineRule="auto"/>
              <w:contextualSpacing/>
              <w:rPr>
                <w:sz w:val="24"/>
              </w:rPr>
            </w:pPr>
            <w:r w:rsidRPr="0022709F">
              <w:rPr>
                <w:sz w:val="24"/>
              </w:rPr>
              <w:t>He went to her door because she didn’t keep her end of the bargain. He went to her door because she didn’t even say thank you to him for retrieving her hat but ran away not keeping her end of the deal. He went to her door because she didn’t feed him chili, sing him a song on her guitar or let him take a nap in her sombrero.</w:t>
            </w:r>
          </w:p>
        </w:tc>
      </w:tr>
      <w:tr w:rsidR="0022709F" w:rsidRPr="0022709F" w14:paraId="1F806E63" w14:textId="77777777">
        <w:trPr>
          <w:trHeight w:val="1196"/>
        </w:trPr>
        <w:tc>
          <w:tcPr>
            <w:tcW w:w="6411" w:type="dxa"/>
          </w:tcPr>
          <w:p w14:paraId="627929D0" w14:textId="77777777" w:rsidR="0022709F" w:rsidRPr="0022709F" w:rsidRDefault="0022709F" w:rsidP="0022709F">
            <w:pPr>
              <w:spacing w:after="0" w:line="240" w:lineRule="auto"/>
              <w:contextualSpacing/>
              <w:rPr>
                <w:b/>
                <w:sz w:val="24"/>
              </w:rPr>
            </w:pPr>
            <w:r w:rsidRPr="0022709F">
              <w:rPr>
                <w:sz w:val="24"/>
              </w:rPr>
              <w:t>Page</w:t>
            </w:r>
            <w:r w:rsidRPr="0022709F">
              <w:rPr>
                <w:b/>
                <w:sz w:val="24"/>
              </w:rPr>
              <w:t xml:space="preserve"> </w:t>
            </w:r>
            <w:r w:rsidRPr="0022709F">
              <w:rPr>
                <w:sz w:val="24"/>
              </w:rPr>
              <w:t>101</w:t>
            </w:r>
          </w:p>
          <w:p w14:paraId="5D45E947" w14:textId="77777777" w:rsidR="0022709F" w:rsidRPr="0022709F" w:rsidRDefault="0022709F" w:rsidP="0022709F">
            <w:pPr>
              <w:spacing w:after="0" w:line="240" w:lineRule="auto"/>
              <w:contextualSpacing/>
              <w:rPr>
                <w:sz w:val="24"/>
              </w:rPr>
            </w:pPr>
            <w:r w:rsidRPr="0022709F">
              <w:rPr>
                <w:sz w:val="24"/>
              </w:rPr>
              <w:t>Reba Jo’s daddy said, “if you strike a bargain in these parts, a deal’s a deal”.  What impact do these words have on her?</w:t>
            </w:r>
          </w:p>
        </w:tc>
        <w:tc>
          <w:tcPr>
            <w:tcW w:w="6411" w:type="dxa"/>
          </w:tcPr>
          <w:p w14:paraId="5E132507" w14:textId="77777777" w:rsidR="0022709F" w:rsidRPr="0022709F" w:rsidRDefault="0022709F" w:rsidP="0022709F">
            <w:pPr>
              <w:spacing w:after="0" w:line="240" w:lineRule="auto"/>
              <w:contextualSpacing/>
              <w:rPr>
                <w:sz w:val="24"/>
              </w:rPr>
            </w:pPr>
            <w:r w:rsidRPr="0022709F">
              <w:rPr>
                <w:sz w:val="24"/>
              </w:rPr>
              <w:t xml:space="preserve">After her daddy said </w:t>
            </w:r>
            <w:proofErr w:type="gramStart"/>
            <w:r w:rsidRPr="0022709F">
              <w:rPr>
                <w:sz w:val="24"/>
              </w:rPr>
              <w:t>this</w:t>
            </w:r>
            <w:proofErr w:type="gramEnd"/>
            <w:r w:rsidRPr="0022709F">
              <w:rPr>
                <w:sz w:val="24"/>
              </w:rPr>
              <w:t xml:space="preserve"> she shared her chili with the horned toad. She sang him a song with her guitar and let him sleep in her hat. Even though she didn’t want to, she kept her promise.  She kept her end of the bargain.</w:t>
            </w:r>
          </w:p>
        </w:tc>
      </w:tr>
      <w:tr w:rsidR="0022709F" w:rsidRPr="0022709F" w14:paraId="3B6659FD" w14:textId="77777777">
        <w:trPr>
          <w:trHeight w:val="881"/>
        </w:trPr>
        <w:tc>
          <w:tcPr>
            <w:tcW w:w="6411" w:type="dxa"/>
          </w:tcPr>
          <w:p w14:paraId="1D179493" w14:textId="77777777" w:rsidR="0022709F" w:rsidRPr="0022709F" w:rsidRDefault="0022709F" w:rsidP="0022709F">
            <w:pPr>
              <w:spacing w:after="0" w:line="240" w:lineRule="auto"/>
              <w:contextualSpacing/>
              <w:rPr>
                <w:sz w:val="24"/>
              </w:rPr>
            </w:pPr>
            <w:r w:rsidRPr="0022709F">
              <w:rPr>
                <w:sz w:val="24"/>
              </w:rPr>
              <w:t>Page 102</w:t>
            </w:r>
          </w:p>
          <w:p w14:paraId="2CAB7F41" w14:textId="77777777" w:rsidR="0022709F" w:rsidRPr="0022709F" w:rsidRDefault="0022709F" w:rsidP="0022709F">
            <w:pPr>
              <w:spacing w:after="0" w:line="240" w:lineRule="auto"/>
              <w:contextualSpacing/>
              <w:rPr>
                <w:sz w:val="24"/>
                <w:szCs w:val="24"/>
              </w:rPr>
            </w:pPr>
            <w:r w:rsidRPr="0022709F">
              <w:rPr>
                <w:sz w:val="24"/>
              </w:rPr>
              <w:t xml:space="preserve">Based on the text and illustration found on page 102, describe Reba Jo’s behavior as she plays her guitar for the toad. </w:t>
            </w:r>
          </w:p>
        </w:tc>
        <w:tc>
          <w:tcPr>
            <w:tcW w:w="6411" w:type="dxa"/>
          </w:tcPr>
          <w:p w14:paraId="4A3DAEC3" w14:textId="77777777" w:rsidR="0022709F" w:rsidRPr="0022709F" w:rsidRDefault="0022709F" w:rsidP="0022709F">
            <w:pPr>
              <w:spacing w:after="0" w:line="240" w:lineRule="auto"/>
              <w:contextualSpacing/>
              <w:rPr>
                <w:sz w:val="24"/>
              </w:rPr>
            </w:pPr>
            <w:r w:rsidRPr="0022709F">
              <w:rPr>
                <w:sz w:val="24"/>
              </w:rPr>
              <w:t xml:space="preserve">Responses should include the words “stomped”, “grabbed”, and “belted”.  Responses should reference the meaning of these words and how they relate to Reba Jo’s behavior.  </w:t>
            </w:r>
          </w:p>
        </w:tc>
      </w:tr>
      <w:tr w:rsidR="0022709F" w:rsidRPr="0022709F" w14:paraId="7DF5FCFD" w14:textId="77777777">
        <w:trPr>
          <w:trHeight w:val="1588"/>
        </w:trPr>
        <w:tc>
          <w:tcPr>
            <w:tcW w:w="6411" w:type="dxa"/>
          </w:tcPr>
          <w:p w14:paraId="60970F02" w14:textId="77777777" w:rsidR="0022709F" w:rsidRPr="0022709F" w:rsidRDefault="0022709F" w:rsidP="0022709F">
            <w:pPr>
              <w:spacing w:after="0" w:line="240" w:lineRule="auto"/>
              <w:contextualSpacing/>
              <w:rPr>
                <w:b/>
                <w:sz w:val="24"/>
              </w:rPr>
            </w:pPr>
            <w:r w:rsidRPr="0022709F">
              <w:rPr>
                <w:sz w:val="24"/>
              </w:rPr>
              <w:t>Page</w:t>
            </w:r>
            <w:r w:rsidRPr="0022709F">
              <w:rPr>
                <w:b/>
                <w:sz w:val="24"/>
              </w:rPr>
              <w:t xml:space="preserve"> </w:t>
            </w:r>
            <w:r w:rsidRPr="0022709F">
              <w:rPr>
                <w:sz w:val="24"/>
              </w:rPr>
              <w:t>105</w:t>
            </w:r>
          </w:p>
          <w:p w14:paraId="1E27A03D" w14:textId="77777777" w:rsidR="0022709F" w:rsidRPr="0022709F" w:rsidRDefault="0022709F" w:rsidP="0022709F">
            <w:pPr>
              <w:spacing w:after="0" w:line="240" w:lineRule="auto"/>
              <w:contextualSpacing/>
              <w:rPr>
                <w:sz w:val="24"/>
                <w:szCs w:val="24"/>
              </w:rPr>
            </w:pPr>
            <w:r w:rsidRPr="0022709F">
              <w:rPr>
                <w:sz w:val="24"/>
              </w:rPr>
              <w:t>One of the meanings of spell is something of magic that keeps a person or thing in a state of enchantment.  In Cinderella the Fairy Godmother casts a spell on a pumpkin and some mice turning them into a carriage and drivers to take Cinderella to the Ball, the big dance.  Many tales include magic such as spells.  What spell do we learn about here?</w:t>
            </w:r>
          </w:p>
        </w:tc>
        <w:tc>
          <w:tcPr>
            <w:tcW w:w="6411" w:type="dxa"/>
          </w:tcPr>
          <w:p w14:paraId="713AF5D6" w14:textId="77777777" w:rsidR="0022709F" w:rsidRPr="0022709F" w:rsidRDefault="0022709F" w:rsidP="0022709F">
            <w:pPr>
              <w:spacing w:after="0" w:line="240" w:lineRule="auto"/>
              <w:contextualSpacing/>
              <w:rPr>
                <w:sz w:val="24"/>
              </w:rPr>
            </w:pPr>
            <w:r w:rsidRPr="0022709F">
              <w:rPr>
                <w:sz w:val="24"/>
              </w:rPr>
              <w:t>We learn that the horned toad had offended the great spirit of the riverbed and as a result the spirit cast a spell on him and made him a horned toad.  The only way to break the spell was to have a cowgirl kiss him.  The horned toad convinced Reba Jo to kiss him and when the spell was broken, he kept his end of the bargain and went away forever even though Reba Jo now thought he maybe should stay!</w:t>
            </w:r>
          </w:p>
        </w:tc>
      </w:tr>
      <w:tr w:rsidR="0022709F" w:rsidRPr="0022709F" w14:paraId="5DE1AF72" w14:textId="77777777">
        <w:trPr>
          <w:trHeight w:val="1178"/>
        </w:trPr>
        <w:tc>
          <w:tcPr>
            <w:tcW w:w="6411" w:type="dxa"/>
          </w:tcPr>
          <w:p w14:paraId="60F765A0" w14:textId="77777777" w:rsidR="0022709F" w:rsidRPr="0022709F" w:rsidRDefault="0022709F" w:rsidP="0022709F">
            <w:pPr>
              <w:spacing w:after="0" w:line="240" w:lineRule="auto"/>
              <w:contextualSpacing/>
              <w:rPr>
                <w:b/>
                <w:sz w:val="24"/>
              </w:rPr>
            </w:pPr>
            <w:r w:rsidRPr="0022709F">
              <w:rPr>
                <w:sz w:val="24"/>
              </w:rPr>
              <w:t>Page</w:t>
            </w:r>
            <w:r w:rsidRPr="0022709F">
              <w:rPr>
                <w:b/>
                <w:sz w:val="24"/>
              </w:rPr>
              <w:t xml:space="preserve"> </w:t>
            </w:r>
            <w:r w:rsidRPr="0022709F">
              <w:rPr>
                <w:sz w:val="24"/>
              </w:rPr>
              <w:t>105</w:t>
            </w:r>
          </w:p>
          <w:p w14:paraId="0E02A4BD" w14:textId="77777777" w:rsidR="0022709F" w:rsidRPr="0022709F" w:rsidRDefault="0022709F" w:rsidP="0022709F">
            <w:pPr>
              <w:spacing w:after="0" w:line="240" w:lineRule="auto"/>
              <w:contextualSpacing/>
              <w:rPr>
                <w:sz w:val="24"/>
              </w:rPr>
            </w:pPr>
            <w:r w:rsidRPr="0022709F">
              <w:rPr>
                <w:sz w:val="24"/>
              </w:rPr>
              <w:t>What evidence supports the claim that the toad a plan all along?</w:t>
            </w:r>
          </w:p>
        </w:tc>
        <w:tc>
          <w:tcPr>
            <w:tcW w:w="6411" w:type="dxa"/>
          </w:tcPr>
          <w:p w14:paraId="16769292" w14:textId="77777777" w:rsidR="0022709F" w:rsidRPr="0022709F" w:rsidRDefault="0022709F" w:rsidP="0022709F">
            <w:pPr>
              <w:spacing w:after="0" w:line="240" w:lineRule="auto"/>
              <w:contextualSpacing/>
              <w:rPr>
                <w:sz w:val="24"/>
              </w:rPr>
            </w:pPr>
            <w:r w:rsidRPr="0022709F">
              <w:rPr>
                <w:sz w:val="24"/>
              </w:rPr>
              <w:t>The author says he looks at Reba Jo “slyly” before striking a deal with her, and he goes on to call him “clever” when he is reminding her that a deal is a deal right before he asks for the kiss.</w:t>
            </w:r>
          </w:p>
        </w:tc>
      </w:tr>
    </w:tbl>
    <w:p w14:paraId="3614A266" w14:textId="77777777" w:rsidR="00F50CE4" w:rsidRDefault="00F50CE4" w:rsidP="001034D9">
      <w:pPr>
        <w:spacing w:after="0" w:line="360" w:lineRule="auto"/>
        <w:rPr>
          <w:rFonts w:asciiTheme="minorHAnsi" w:hAnsiTheme="minorHAnsi" w:cstheme="minorHAnsi"/>
          <w:sz w:val="32"/>
          <w:szCs w:val="32"/>
          <w:u w:val="single"/>
        </w:rPr>
      </w:pPr>
    </w:p>
    <w:p w14:paraId="50A6F1CE" w14:textId="77777777" w:rsidR="00F50CE4" w:rsidRDefault="00F50CE4" w:rsidP="001034D9">
      <w:pPr>
        <w:spacing w:after="0" w:line="360" w:lineRule="auto"/>
        <w:rPr>
          <w:rFonts w:asciiTheme="minorHAnsi" w:hAnsiTheme="minorHAnsi" w:cstheme="minorHAnsi"/>
          <w:sz w:val="32"/>
          <w:szCs w:val="32"/>
          <w:u w:val="single"/>
        </w:rPr>
      </w:pPr>
    </w:p>
    <w:p w14:paraId="2F974201" w14:textId="77777777" w:rsidR="00F50CE4" w:rsidRDefault="00F50CE4" w:rsidP="001034D9">
      <w:pPr>
        <w:spacing w:after="0" w:line="360" w:lineRule="auto"/>
        <w:rPr>
          <w:rFonts w:asciiTheme="minorHAnsi" w:hAnsiTheme="minorHAnsi" w:cstheme="minorHAnsi"/>
          <w:sz w:val="32"/>
          <w:szCs w:val="32"/>
          <w:u w:val="single"/>
        </w:rPr>
      </w:pPr>
    </w:p>
    <w:p w14:paraId="58CBF5DB" w14:textId="77777777" w:rsidR="00F50CE4" w:rsidRDefault="00F50CE4" w:rsidP="001034D9">
      <w:pPr>
        <w:spacing w:after="0" w:line="360" w:lineRule="auto"/>
        <w:rPr>
          <w:rFonts w:asciiTheme="minorHAnsi" w:hAnsiTheme="minorHAnsi" w:cstheme="minorHAnsi"/>
          <w:sz w:val="32"/>
          <w:szCs w:val="32"/>
          <w:u w:val="single"/>
        </w:rPr>
      </w:pPr>
    </w:p>
    <w:p w14:paraId="23A3B611" w14:textId="77777777" w:rsidR="0022709F" w:rsidRDefault="00266CA3"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EF7B0D" w:rsidRPr="00D97E24" w14:paraId="01549223" w14:textId="77777777">
        <w:trPr>
          <w:trHeight w:val="372"/>
        </w:trPr>
        <w:tc>
          <w:tcPr>
            <w:tcW w:w="1101" w:type="dxa"/>
          </w:tcPr>
          <w:p w14:paraId="5A8C660B" w14:textId="77777777" w:rsidR="00EF7B0D" w:rsidRPr="00D97E24" w:rsidRDefault="00EF7B0D" w:rsidP="00AD21CD">
            <w:pPr>
              <w:spacing w:after="0" w:line="240" w:lineRule="auto"/>
              <w:jc w:val="center"/>
              <w:rPr>
                <w:b/>
                <w:sz w:val="20"/>
                <w:szCs w:val="20"/>
              </w:rPr>
            </w:pPr>
          </w:p>
        </w:tc>
        <w:tc>
          <w:tcPr>
            <w:tcW w:w="5953" w:type="dxa"/>
          </w:tcPr>
          <w:p w14:paraId="573392DB" w14:textId="77777777" w:rsidR="00EF7B0D" w:rsidRPr="00D97E24" w:rsidRDefault="00EF7B0D" w:rsidP="00AD21CD">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14:paraId="7095B3BF" w14:textId="77777777" w:rsidR="00EF7B0D" w:rsidRPr="00D97E24" w:rsidRDefault="00EF7B0D" w:rsidP="00AD21CD">
            <w:pPr>
              <w:spacing w:after="0" w:line="240" w:lineRule="auto"/>
              <w:jc w:val="center"/>
              <w:rPr>
                <w:sz w:val="20"/>
                <w:szCs w:val="20"/>
              </w:rPr>
            </w:pPr>
          </w:p>
        </w:tc>
        <w:tc>
          <w:tcPr>
            <w:tcW w:w="5954" w:type="dxa"/>
          </w:tcPr>
          <w:p w14:paraId="3A1D9E93" w14:textId="77777777" w:rsidR="00EF7B0D" w:rsidRDefault="00EF7B0D" w:rsidP="00AD21CD">
            <w:pPr>
              <w:spacing w:after="0" w:line="240" w:lineRule="auto"/>
              <w:ind w:left="113" w:right="113"/>
              <w:jc w:val="center"/>
              <w:rPr>
                <w:b/>
                <w:sz w:val="20"/>
                <w:szCs w:val="20"/>
              </w:rPr>
            </w:pPr>
            <w:r w:rsidRPr="00D97E24">
              <w:rPr>
                <w:b/>
                <w:sz w:val="20"/>
                <w:szCs w:val="20"/>
              </w:rPr>
              <w:t xml:space="preserve">WORDS WORTH KNOWING </w:t>
            </w:r>
          </w:p>
          <w:p w14:paraId="1D592E5E" w14:textId="77777777" w:rsidR="00EF7B0D" w:rsidRPr="00D97E24" w:rsidRDefault="00EF7B0D" w:rsidP="00AD21CD">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EF7B0D" w14:paraId="4CFCA717" w14:textId="77777777">
        <w:trPr>
          <w:cantSplit/>
          <w:trHeight w:val="3682"/>
        </w:trPr>
        <w:tc>
          <w:tcPr>
            <w:tcW w:w="1101" w:type="dxa"/>
            <w:textDirection w:val="btLr"/>
          </w:tcPr>
          <w:p w14:paraId="2476EEDB" w14:textId="77777777" w:rsidR="00EF7B0D" w:rsidRPr="00D97E24" w:rsidRDefault="00EF7B0D" w:rsidP="00AD21CD">
            <w:pPr>
              <w:spacing w:after="0" w:line="240" w:lineRule="auto"/>
              <w:jc w:val="center"/>
              <w:rPr>
                <w:b/>
                <w:sz w:val="20"/>
                <w:szCs w:val="20"/>
              </w:rPr>
            </w:pPr>
            <w:r w:rsidRPr="00D97E24">
              <w:rPr>
                <w:b/>
                <w:sz w:val="20"/>
                <w:szCs w:val="20"/>
              </w:rPr>
              <w:t xml:space="preserve">TEACHER PROVIDES DEFINITION </w:t>
            </w:r>
          </w:p>
          <w:p w14:paraId="01B60C7F" w14:textId="77777777" w:rsidR="00EF7B0D" w:rsidRPr="00D97E24" w:rsidRDefault="00EF7B0D" w:rsidP="00AD21CD">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14:paraId="400A274F" w14:textId="77777777" w:rsidR="00EF7B0D" w:rsidRDefault="00EF7B0D" w:rsidP="00AD21CD">
            <w:pPr>
              <w:spacing w:after="0"/>
            </w:pPr>
            <w:r>
              <w:t xml:space="preserve">Page 118 - </w:t>
            </w:r>
            <w:proofErr w:type="spellStart"/>
            <w:r>
              <w:t>lassoe</w:t>
            </w:r>
            <w:proofErr w:type="spellEnd"/>
            <w:r>
              <w:t>, Prairie</w:t>
            </w:r>
          </w:p>
          <w:p w14:paraId="6092E89D" w14:textId="77777777" w:rsidR="00EF7B0D" w:rsidRDefault="00EF7B0D" w:rsidP="00AD21CD">
            <w:pPr>
              <w:spacing w:after="0"/>
            </w:pPr>
            <w:r>
              <w:t>Page 119 - arroyo, blustery</w:t>
            </w:r>
          </w:p>
          <w:p w14:paraId="7EF2BF33" w14:textId="77777777" w:rsidR="00EF7B0D" w:rsidRDefault="00EF7B0D" w:rsidP="00AD21CD">
            <w:pPr>
              <w:spacing w:after="0"/>
            </w:pPr>
            <w:r>
              <w:t>Page 122 - slyly</w:t>
            </w:r>
          </w:p>
          <w:p w14:paraId="419E0482" w14:textId="77777777" w:rsidR="00EF7B0D" w:rsidRDefault="00EF7B0D" w:rsidP="00AD21CD">
            <w:pPr>
              <w:spacing w:after="0"/>
            </w:pPr>
            <w:r>
              <w:t>Page 129 - offend</w:t>
            </w:r>
          </w:p>
          <w:p w14:paraId="661FC82A" w14:textId="77777777" w:rsidR="00EF7B0D" w:rsidRDefault="00EF7B0D" w:rsidP="00AD21CD">
            <w:pPr>
              <w:spacing w:after="0"/>
            </w:pPr>
          </w:p>
        </w:tc>
        <w:tc>
          <w:tcPr>
            <w:tcW w:w="5954" w:type="dxa"/>
            <w:vAlign w:val="center"/>
          </w:tcPr>
          <w:p w14:paraId="6C4EE466" w14:textId="77777777" w:rsidR="00EF7B0D" w:rsidRDefault="00EF7B0D" w:rsidP="00AD21CD">
            <w:pPr>
              <w:spacing w:after="0"/>
            </w:pPr>
          </w:p>
          <w:p w14:paraId="299D0189" w14:textId="77777777" w:rsidR="00EF7B0D" w:rsidRDefault="00EF7B0D" w:rsidP="00AD21CD">
            <w:pPr>
              <w:spacing w:after="0"/>
            </w:pPr>
            <w:r>
              <w:t>Page 118 - whistled (as in the wind whistled), pastime, critter</w:t>
            </w:r>
          </w:p>
          <w:p w14:paraId="0750AE94" w14:textId="77777777" w:rsidR="00EF7B0D" w:rsidRDefault="00EF7B0D" w:rsidP="00AD21CD">
            <w:pPr>
              <w:spacing w:after="0"/>
            </w:pPr>
            <w:r>
              <w:t>Page 120 - whirl, scramble</w:t>
            </w:r>
          </w:p>
          <w:p w14:paraId="3D461405" w14:textId="77777777" w:rsidR="00EF7B0D" w:rsidRDefault="00EF7B0D" w:rsidP="00AD21CD">
            <w:pPr>
              <w:spacing w:after="0"/>
            </w:pPr>
            <w:r>
              <w:t>Page 127 - shriek</w:t>
            </w:r>
          </w:p>
          <w:p w14:paraId="447ADCC2" w14:textId="77777777" w:rsidR="00EF7B0D" w:rsidRDefault="00EF7B0D" w:rsidP="00AD21CD">
            <w:pPr>
              <w:spacing w:after="0"/>
            </w:pPr>
            <w:r>
              <w:t>Page 128 - amazement</w:t>
            </w:r>
          </w:p>
          <w:p w14:paraId="3873C941" w14:textId="77777777" w:rsidR="00EF7B0D" w:rsidRDefault="00EF7B0D" w:rsidP="00AD21CD">
            <w:pPr>
              <w:spacing w:after="0"/>
            </w:pPr>
          </w:p>
        </w:tc>
      </w:tr>
      <w:tr w:rsidR="00EF7B0D" w14:paraId="48C26CAD" w14:textId="77777777">
        <w:trPr>
          <w:cantSplit/>
          <w:trHeight w:val="3682"/>
        </w:trPr>
        <w:tc>
          <w:tcPr>
            <w:tcW w:w="1101" w:type="dxa"/>
            <w:textDirection w:val="btLr"/>
          </w:tcPr>
          <w:p w14:paraId="13A30D74" w14:textId="77777777" w:rsidR="00EF7B0D" w:rsidRPr="00D97E24" w:rsidRDefault="00EF7B0D" w:rsidP="00AD21CD">
            <w:pPr>
              <w:spacing w:after="0" w:line="240" w:lineRule="auto"/>
              <w:jc w:val="center"/>
              <w:rPr>
                <w:b/>
                <w:sz w:val="20"/>
                <w:szCs w:val="20"/>
              </w:rPr>
            </w:pPr>
            <w:r w:rsidRPr="00D97E24">
              <w:rPr>
                <w:b/>
                <w:sz w:val="20"/>
                <w:szCs w:val="20"/>
              </w:rPr>
              <w:t>STUDENTS FIGURE OUT THE MEANING</w:t>
            </w:r>
          </w:p>
          <w:p w14:paraId="7147C46C" w14:textId="77777777" w:rsidR="00EF7B0D" w:rsidRPr="00D97E24" w:rsidRDefault="00EF7B0D" w:rsidP="00AD21CD">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14:paraId="694766A8" w14:textId="77777777" w:rsidR="00EF7B0D" w:rsidRPr="00D97E24" w:rsidRDefault="00EF7B0D" w:rsidP="00AD21CD">
            <w:pPr>
              <w:spacing w:after="0" w:line="240" w:lineRule="auto"/>
              <w:ind w:left="113" w:right="113"/>
              <w:jc w:val="center"/>
              <w:rPr>
                <w:sz w:val="20"/>
                <w:szCs w:val="20"/>
              </w:rPr>
            </w:pPr>
          </w:p>
          <w:p w14:paraId="733A2BF2" w14:textId="77777777" w:rsidR="00EF7B0D" w:rsidRPr="00D97E24" w:rsidRDefault="00EF7B0D" w:rsidP="00AD21CD">
            <w:pPr>
              <w:spacing w:after="0" w:line="240" w:lineRule="auto"/>
              <w:ind w:left="113" w:right="113"/>
              <w:jc w:val="center"/>
              <w:rPr>
                <w:sz w:val="20"/>
                <w:szCs w:val="20"/>
              </w:rPr>
            </w:pPr>
          </w:p>
          <w:p w14:paraId="19B4D8DB" w14:textId="77777777" w:rsidR="00EF7B0D" w:rsidRPr="00D97E24" w:rsidRDefault="00EF7B0D" w:rsidP="00AD21CD">
            <w:pPr>
              <w:spacing w:after="0" w:line="240" w:lineRule="auto"/>
              <w:ind w:left="113" w:right="113"/>
              <w:jc w:val="center"/>
              <w:rPr>
                <w:sz w:val="20"/>
                <w:szCs w:val="20"/>
              </w:rPr>
            </w:pPr>
          </w:p>
          <w:p w14:paraId="49EFF970" w14:textId="77777777" w:rsidR="00EF7B0D" w:rsidRPr="00D97E24" w:rsidRDefault="00EF7B0D" w:rsidP="00AD21CD">
            <w:pPr>
              <w:spacing w:after="0" w:line="240" w:lineRule="auto"/>
              <w:ind w:left="113" w:right="113"/>
              <w:jc w:val="center"/>
              <w:rPr>
                <w:sz w:val="20"/>
                <w:szCs w:val="20"/>
              </w:rPr>
            </w:pPr>
          </w:p>
          <w:p w14:paraId="16411A27" w14:textId="77777777" w:rsidR="00EF7B0D" w:rsidRPr="00D97E24" w:rsidRDefault="00EF7B0D" w:rsidP="00AD21CD">
            <w:pPr>
              <w:spacing w:after="0" w:line="240" w:lineRule="auto"/>
              <w:ind w:left="113" w:right="113"/>
              <w:jc w:val="center"/>
              <w:rPr>
                <w:sz w:val="20"/>
                <w:szCs w:val="20"/>
              </w:rPr>
            </w:pPr>
          </w:p>
        </w:tc>
        <w:tc>
          <w:tcPr>
            <w:tcW w:w="5953" w:type="dxa"/>
            <w:vAlign w:val="center"/>
          </w:tcPr>
          <w:p w14:paraId="5A950330" w14:textId="77777777" w:rsidR="00EF7B0D" w:rsidRDefault="00EF7B0D" w:rsidP="00AD21CD">
            <w:pPr>
              <w:spacing w:after="0"/>
            </w:pPr>
            <w:r>
              <w:t>Page 118 - lonesome, amused</w:t>
            </w:r>
          </w:p>
          <w:p w14:paraId="21A82B0C" w14:textId="77777777" w:rsidR="00EF7B0D" w:rsidRDefault="00EF7B0D" w:rsidP="00AD21CD">
            <w:pPr>
              <w:spacing w:after="0"/>
            </w:pPr>
            <w:r>
              <w:t>Page 119 - flash flood</w:t>
            </w:r>
          </w:p>
          <w:p w14:paraId="4B882055" w14:textId="77777777" w:rsidR="00EF7B0D" w:rsidRDefault="00EF7B0D" w:rsidP="00AD21CD">
            <w:pPr>
              <w:spacing w:after="0"/>
            </w:pPr>
            <w:r>
              <w:t>Page 120 - gust</w:t>
            </w:r>
          </w:p>
          <w:p w14:paraId="404D46D4" w14:textId="77777777" w:rsidR="00EF7B0D" w:rsidRDefault="00EF7B0D" w:rsidP="00AD21CD">
            <w:pPr>
              <w:spacing w:after="0"/>
            </w:pPr>
            <w:r>
              <w:t>Page 122 - fetch</w:t>
            </w:r>
          </w:p>
          <w:p w14:paraId="6FA306B5" w14:textId="77777777" w:rsidR="00EF7B0D" w:rsidRDefault="00EF7B0D" w:rsidP="00AD21CD">
            <w:pPr>
              <w:spacing w:after="0"/>
            </w:pPr>
            <w:r>
              <w:t>Page 123 - snatch</w:t>
            </w:r>
          </w:p>
          <w:p w14:paraId="5C4549D5" w14:textId="77777777" w:rsidR="00EF7B0D" w:rsidRDefault="00EF7B0D" w:rsidP="00AD21CD">
            <w:pPr>
              <w:spacing w:after="0"/>
            </w:pPr>
            <w:r>
              <w:t>Page 124 - admit, favor, bargain</w:t>
            </w:r>
          </w:p>
          <w:p w14:paraId="692E68C9" w14:textId="77777777" w:rsidR="00EF7B0D" w:rsidRDefault="00EF7B0D" w:rsidP="00AD21CD">
            <w:pPr>
              <w:spacing w:after="0"/>
            </w:pPr>
            <w:r>
              <w:t>Page 126 - stomp, drowsy</w:t>
            </w:r>
          </w:p>
          <w:p w14:paraId="3476E340" w14:textId="77777777" w:rsidR="00EF7B0D" w:rsidRDefault="00EF7B0D" w:rsidP="00AD21CD">
            <w:pPr>
              <w:spacing w:after="0"/>
            </w:pPr>
            <w:r>
              <w:t>Page 127 - wise</w:t>
            </w:r>
          </w:p>
          <w:p w14:paraId="4FF8EE3C" w14:textId="77777777" w:rsidR="00EF7B0D" w:rsidRDefault="00EF7B0D" w:rsidP="00AD21CD">
            <w:pPr>
              <w:spacing w:after="0"/>
            </w:pPr>
          </w:p>
        </w:tc>
        <w:tc>
          <w:tcPr>
            <w:tcW w:w="5954" w:type="dxa"/>
            <w:vAlign w:val="center"/>
          </w:tcPr>
          <w:p w14:paraId="1BD8416D" w14:textId="77777777" w:rsidR="00EF7B0D" w:rsidRDefault="00EF7B0D" w:rsidP="00AD21CD">
            <w:pPr>
              <w:spacing w:after="0" w:line="240" w:lineRule="auto"/>
            </w:pPr>
          </w:p>
          <w:p w14:paraId="5252ACF7" w14:textId="77777777" w:rsidR="00EF7B0D" w:rsidRDefault="00EF7B0D" w:rsidP="00AD21CD">
            <w:pPr>
              <w:spacing w:after="0" w:line="240" w:lineRule="auto"/>
            </w:pPr>
          </w:p>
        </w:tc>
      </w:tr>
    </w:tbl>
    <w:p w14:paraId="65D006BB" w14:textId="77777777"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14:paraId="789F249F" w14:textId="77777777" w:rsidR="001F5B94" w:rsidRPr="00EF7B0D" w:rsidRDefault="00EF7B0D" w:rsidP="00EF7B0D">
      <w:pPr>
        <w:pStyle w:val="ListParagraph"/>
        <w:numPr>
          <w:ilvl w:val="0"/>
          <w:numId w:val="18"/>
        </w:numPr>
        <w:spacing w:after="0" w:line="360" w:lineRule="auto"/>
        <w:rPr>
          <w:rFonts w:asciiTheme="minorHAnsi" w:hAnsiTheme="minorHAnsi" w:cstheme="minorHAnsi"/>
          <w:sz w:val="24"/>
          <w:szCs w:val="28"/>
        </w:rPr>
      </w:pPr>
      <w:r w:rsidRPr="00EF7B0D">
        <w:rPr>
          <w:rFonts w:cs="Times"/>
          <w:sz w:val="24"/>
        </w:rPr>
        <w:t xml:space="preserve">Write one well-developed paragraph about how Reba Jo both breaks and eventually keeps up her end of the deal. Be sure to include </w:t>
      </w:r>
      <w:r w:rsidRPr="00EF7B0D">
        <w:rPr>
          <w:rFonts w:cs="Times"/>
          <w:b/>
          <w:i/>
          <w:sz w:val="24"/>
        </w:rPr>
        <w:t>why</w:t>
      </w:r>
      <w:r w:rsidRPr="00EF7B0D">
        <w:rPr>
          <w:rFonts w:cs="Times"/>
          <w:b/>
          <w:sz w:val="24"/>
        </w:rPr>
        <w:t xml:space="preserve"> </w:t>
      </w:r>
      <w:r w:rsidRPr="00EF7B0D">
        <w:rPr>
          <w:rFonts w:cs="Times"/>
          <w:sz w:val="24"/>
        </w:rPr>
        <w:t xml:space="preserve">she broke and kept up her end of the deal. Be sure to use evidence from the text to support your ideas. Then, write a second paragraph that, again, uses examples from the text to show what the Horned Toad’s motives were for making a deal with Reba Jo. </w:t>
      </w:r>
      <w:r w:rsidRPr="00EF7B0D">
        <w:rPr>
          <w:rFonts w:cs="Times"/>
          <w:i/>
          <w:sz w:val="24"/>
        </w:rPr>
        <w:t>You must use at least 3 details or examples from the story in each of your paragraphs.</w:t>
      </w:r>
    </w:p>
    <w:p w14:paraId="0C4CEF29" w14:textId="686067B6" w:rsidR="0018635B" w:rsidRDefault="0018635B" w:rsidP="00147153">
      <w:pPr>
        <w:spacing w:after="0" w:line="360" w:lineRule="auto"/>
        <w:contextualSpacing/>
        <w:rPr>
          <w:sz w:val="24"/>
        </w:rPr>
      </w:pPr>
    </w:p>
    <w:p w14:paraId="55778DF4" w14:textId="668DA580" w:rsidR="00750A05" w:rsidRDefault="00750A05">
      <w:pPr>
        <w:spacing w:after="0" w:line="240" w:lineRule="auto"/>
        <w:rPr>
          <w:sz w:val="24"/>
        </w:rPr>
      </w:pPr>
      <w:r>
        <w:rPr>
          <w:sz w:val="24"/>
        </w:rPr>
        <w:br w:type="page"/>
      </w:r>
    </w:p>
    <w:p w14:paraId="6DEDE27E" w14:textId="77777777" w:rsidR="00750A05" w:rsidRDefault="00750A05" w:rsidP="00750A05">
      <w:pPr>
        <w:spacing w:after="0" w:line="240" w:lineRule="auto"/>
        <w:jc w:val="center"/>
        <w:rPr>
          <w:rFonts w:cstheme="minorHAnsi"/>
          <w:sz w:val="36"/>
          <w:szCs w:val="36"/>
        </w:rPr>
      </w:pPr>
      <w:bookmarkStart w:id="1" w:name="_Hlk534641640"/>
      <w:r w:rsidRPr="00C35538">
        <w:rPr>
          <w:rFonts w:cstheme="minorHAnsi"/>
          <w:sz w:val="36"/>
          <w:szCs w:val="36"/>
        </w:rPr>
        <w:lastRenderedPageBreak/>
        <w:t xml:space="preserve">Supports for English Language Learners (ELLs) </w:t>
      </w:r>
    </w:p>
    <w:p w14:paraId="5A16FA7A" w14:textId="77777777" w:rsidR="00750A05" w:rsidRPr="00C35538" w:rsidRDefault="00750A05" w:rsidP="00750A05">
      <w:pPr>
        <w:jc w:val="center"/>
        <w:rPr>
          <w:rFonts w:cstheme="minorHAnsi"/>
          <w:sz w:val="36"/>
          <w:szCs w:val="36"/>
        </w:rPr>
      </w:pPr>
      <w:r w:rsidRPr="00C35538">
        <w:rPr>
          <w:rFonts w:cstheme="minorHAnsi"/>
          <w:sz w:val="36"/>
          <w:szCs w:val="36"/>
        </w:rPr>
        <w:t>to use with Basal Alignment Project Lessons</w:t>
      </w:r>
    </w:p>
    <w:p w14:paraId="3E93FA27" w14:textId="77777777" w:rsidR="00750A05" w:rsidRPr="00887983" w:rsidRDefault="00750A05" w:rsidP="00750A05">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2"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2"/>
    </w:p>
    <w:p w14:paraId="4DF09038" w14:textId="77777777" w:rsidR="00750A05" w:rsidRPr="00BB4479" w:rsidRDefault="00750A05" w:rsidP="00750A05">
      <w:pPr>
        <w:rPr>
          <w:rFonts w:cstheme="minorHAnsi"/>
          <w:b/>
          <w:sz w:val="28"/>
          <w:szCs w:val="28"/>
        </w:rPr>
      </w:pPr>
      <w:r w:rsidRPr="00C35538">
        <w:rPr>
          <w:rFonts w:cstheme="minorHAnsi"/>
          <w:b/>
          <w:sz w:val="28"/>
          <w:szCs w:val="28"/>
        </w:rPr>
        <w:t xml:space="preserve">Before the reading:  </w:t>
      </w:r>
    </w:p>
    <w:p w14:paraId="20D99D52" w14:textId="77777777" w:rsidR="00750A05" w:rsidRPr="00C35538" w:rsidRDefault="00750A05" w:rsidP="00750A05">
      <w:pPr>
        <w:pStyle w:val="ListParagraph"/>
        <w:numPr>
          <w:ilvl w:val="0"/>
          <w:numId w:val="22"/>
        </w:numPr>
        <w:spacing w:after="160" w:line="254" w:lineRule="auto"/>
        <w:rPr>
          <w:rFonts w:cstheme="minorHAnsi"/>
        </w:rPr>
      </w:pPr>
      <w:r>
        <w:rPr>
          <w:rFonts w:cstheme="minorHAnsi"/>
        </w:rPr>
        <w:t xml:space="preserve">Read passages, sing songs, watch videos, view photographs, discuss topics (e.g., using the </w:t>
      </w:r>
      <w:hyperlink r:id="rId8"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5775189F" w14:textId="77777777" w:rsidR="00750A05" w:rsidRPr="00C35538" w:rsidRDefault="00750A05" w:rsidP="00750A05">
      <w:pPr>
        <w:pStyle w:val="ListParagraph"/>
        <w:rPr>
          <w:rFonts w:cstheme="minorHAnsi"/>
        </w:rPr>
      </w:pPr>
    </w:p>
    <w:p w14:paraId="423E70B1" w14:textId="77777777" w:rsidR="00750A05" w:rsidRDefault="00750A05" w:rsidP="00750A05">
      <w:pPr>
        <w:pStyle w:val="ListParagraph"/>
        <w:numPr>
          <w:ilvl w:val="0"/>
          <w:numId w:val="24"/>
        </w:numPr>
        <w:spacing w:after="160" w:line="256" w:lineRule="auto"/>
        <w:rPr>
          <w:rFonts w:cstheme="minorHAnsi"/>
        </w:rPr>
      </w:pPr>
      <w:bookmarkStart w:id="3"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9"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3"/>
    <w:p w14:paraId="70760379" w14:textId="77777777" w:rsidR="00750A05" w:rsidRPr="00C35538" w:rsidRDefault="00750A05" w:rsidP="00750A05">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7A703C9A" w14:textId="77777777" w:rsidR="00750A05" w:rsidRDefault="00750A05" w:rsidP="00750A05">
      <w:pPr>
        <w:pStyle w:val="ListParagraph"/>
        <w:numPr>
          <w:ilvl w:val="0"/>
          <w:numId w:val="28"/>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0"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3ED1E5B1" w14:textId="77777777" w:rsidR="00750A05" w:rsidRDefault="00750A05" w:rsidP="00750A05">
      <w:pPr>
        <w:pStyle w:val="ListParagraph"/>
        <w:numPr>
          <w:ilvl w:val="0"/>
          <w:numId w:val="28"/>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156599FC" w14:textId="77777777" w:rsidR="00750A05" w:rsidRDefault="00750A05" w:rsidP="00750A05">
      <w:pPr>
        <w:pStyle w:val="ListParagraph"/>
        <w:numPr>
          <w:ilvl w:val="0"/>
          <w:numId w:val="28"/>
        </w:numPr>
        <w:spacing w:after="160" w:line="256" w:lineRule="auto"/>
        <w:rPr>
          <w:rFonts w:cstheme="minorHAnsi"/>
        </w:rPr>
      </w:pPr>
      <w:r>
        <w:rPr>
          <w:rFonts w:cstheme="minorHAnsi"/>
        </w:rPr>
        <w:t xml:space="preserve">Keep a word wall or word bank where these new words can be added and that students can access later. </w:t>
      </w:r>
    </w:p>
    <w:p w14:paraId="75D1147D" w14:textId="77777777" w:rsidR="00750A05" w:rsidRDefault="00750A05" w:rsidP="00750A05">
      <w:pPr>
        <w:pStyle w:val="ListParagraph"/>
        <w:numPr>
          <w:ilvl w:val="0"/>
          <w:numId w:val="28"/>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710BE53C" w14:textId="77777777" w:rsidR="00750A05" w:rsidRDefault="00750A05" w:rsidP="00750A05">
      <w:pPr>
        <w:pStyle w:val="ListParagraph"/>
        <w:numPr>
          <w:ilvl w:val="0"/>
          <w:numId w:val="28"/>
        </w:numPr>
        <w:spacing w:after="160" w:line="256" w:lineRule="auto"/>
        <w:rPr>
          <w:rFonts w:cstheme="minorHAnsi"/>
        </w:rPr>
      </w:pPr>
      <w:r>
        <w:rPr>
          <w:rFonts w:cstheme="minorHAnsi"/>
        </w:rPr>
        <w:t>Create pictures using the word. These can even be added to your word wall!</w:t>
      </w:r>
    </w:p>
    <w:p w14:paraId="7066294D" w14:textId="77777777" w:rsidR="00750A05" w:rsidRDefault="00750A05" w:rsidP="00750A05">
      <w:pPr>
        <w:pStyle w:val="ListParagraph"/>
        <w:numPr>
          <w:ilvl w:val="0"/>
          <w:numId w:val="28"/>
        </w:numPr>
        <w:spacing w:after="160" w:line="256" w:lineRule="auto"/>
        <w:rPr>
          <w:rFonts w:cstheme="minorHAnsi"/>
        </w:rPr>
      </w:pPr>
      <w:r w:rsidRPr="00887983">
        <w:rPr>
          <w:rFonts w:cstheme="minorHAnsi"/>
        </w:rPr>
        <w:lastRenderedPageBreak/>
        <w:t xml:space="preserve">Create lists of synonyms and antonyms for the word. </w:t>
      </w:r>
      <w:bookmarkStart w:id="4" w:name="_Hlk525125549"/>
    </w:p>
    <w:p w14:paraId="1A4B6E94" w14:textId="77777777" w:rsidR="00750A05" w:rsidRPr="00887983" w:rsidRDefault="00750A05" w:rsidP="00750A05">
      <w:pPr>
        <w:pStyle w:val="ListParagraph"/>
        <w:numPr>
          <w:ilvl w:val="0"/>
          <w:numId w:val="28"/>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1" w:history="1">
        <w:r w:rsidRPr="00887983">
          <w:rPr>
            <w:rStyle w:val="Hyperlink"/>
            <w:rFonts w:cstheme="minorHAnsi"/>
          </w:rPr>
          <w:t>sentence frames</w:t>
        </w:r>
      </w:hyperlink>
      <w:r w:rsidRPr="00887983">
        <w:rPr>
          <w:rFonts w:cstheme="minorHAnsi"/>
        </w:rPr>
        <w:t xml:space="preserve"> to ensure they can participate in the conversation. </w:t>
      </w:r>
      <w:bookmarkEnd w:id="4"/>
    </w:p>
    <w:p w14:paraId="5ADDE421" w14:textId="77777777" w:rsidR="00750A05" w:rsidRPr="00BA3B4C" w:rsidRDefault="00750A05" w:rsidP="00750A05">
      <w:pPr>
        <w:pStyle w:val="ListParagraph"/>
        <w:numPr>
          <w:ilvl w:val="1"/>
          <w:numId w:val="23"/>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0D85A0F4" w14:textId="77777777" w:rsidR="00750A05" w:rsidRDefault="00750A05" w:rsidP="00750A05">
      <w:pPr>
        <w:pStyle w:val="ListParagraph"/>
        <w:ind w:left="1440"/>
        <w:rPr>
          <w:rFonts w:cstheme="minorHAnsi"/>
        </w:rPr>
      </w:pPr>
    </w:p>
    <w:p w14:paraId="5A7C77BF" w14:textId="77777777" w:rsidR="00750A05" w:rsidRPr="00580EBE" w:rsidRDefault="00750A05" w:rsidP="00750A05">
      <w:pPr>
        <w:pStyle w:val="ListParagraph"/>
        <w:numPr>
          <w:ilvl w:val="0"/>
          <w:numId w:val="23"/>
        </w:numPr>
        <w:spacing w:after="160" w:line="254" w:lineRule="auto"/>
        <w:rPr>
          <w:rFonts w:cstheme="minorHAnsi"/>
        </w:rPr>
      </w:pPr>
      <w:r w:rsidRPr="00580EBE">
        <w:rPr>
          <w:rFonts w:cstheme="minorHAnsi"/>
        </w:rPr>
        <w:t xml:space="preserve">Use graphic organizers to help introduce content. </w:t>
      </w:r>
    </w:p>
    <w:p w14:paraId="740AC2AF" w14:textId="77777777" w:rsidR="00750A05" w:rsidRDefault="00750A05" w:rsidP="00750A05">
      <w:pPr>
        <w:pStyle w:val="ListParagraph"/>
        <w:rPr>
          <w:rFonts w:cstheme="minorHAnsi"/>
          <w:b/>
        </w:rPr>
      </w:pPr>
    </w:p>
    <w:p w14:paraId="5BDBADC8" w14:textId="77777777" w:rsidR="00750A05" w:rsidRDefault="00750A05" w:rsidP="00750A05">
      <w:pPr>
        <w:pStyle w:val="ListParagraph"/>
        <w:rPr>
          <w:rFonts w:cstheme="minorHAnsi"/>
          <w:b/>
        </w:rPr>
      </w:pPr>
      <w:r>
        <w:rPr>
          <w:rFonts w:cstheme="minorHAnsi"/>
          <w:b/>
        </w:rPr>
        <w:t xml:space="preserve">Examples of Activities:  </w:t>
      </w:r>
    </w:p>
    <w:p w14:paraId="15A6B564" w14:textId="77777777" w:rsidR="00750A05" w:rsidRPr="00580EBE" w:rsidRDefault="00750A05" w:rsidP="00750A05">
      <w:pPr>
        <w:pStyle w:val="ListParagraph"/>
        <w:numPr>
          <w:ilvl w:val="0"/>
          <w:numId w:val="25"/>
        </w:numPr>
        <w:spacing w:after="160" w:line="254" w:lineRule="auto"/>
        <w:rPr>
          <w:rFonts w:cstheme="minorHAnsi"/>
          <w:b/>
        </w:rPr>
      </w:pPr>
      <w:r w:rsidRPr="00580EBE">
        <w:rPr>
          <w:rFonts w:cstheme="minorHAnsi"/>
        </w:rPr>
        <w:t xml:space="preserve">Have students fill in a </w:t>
      </w:r>
      <w:hyperlink r:id="rId12"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378967BD" w14:textId="77777777" w:rsidR="00750A05" w:rsidRPr="00580EBE" w:rsidRDefault="00750A05" w:rsidP="00750A05">
      <w:pPr>
        <w:pStyle w:val="ListParagraph"/>
        <w:numPr>
          <w:ilvl w:val="0"/>
          <w:numId w:val="25"/>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2D5D9028" w14:textId="77777777" w:rsidR="00750A05" w:rsidRPr="00BB4479" w:rsidRDefault="00750A05" w:rsidP="00750A05">
      <w:pPr>
        <w:pStyle w:val="ListParagraph"/>
        <w:numPr>
          <w:ilvl w:val="0"/>
          <w:numId w:val="25"/>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797027D8" w14:textId="77777777" w:rsidR="00750A05" w:rsidRDefault="00750A05" w:rsidP="00750A05">
      <w:pPr>
        <w:pStyle w:val="ListParagraph"/>
        <w:rPr>
          <w:rFonts w:cstheme="minorHAnsi"/>
        </w:rPr>
      </w:pPr>
    </w:p>
    <w:p w14:paraId="5EB57716" w14:textId="77777777" w:rsidR="00750A05" w:rsidRDefault="00750A05" w:rsidP="00750A05">
      <w:pPr>
        <w:rPr>
          <w:rFonts w:cstheme="minorHAnsi"/>
          <w:b/>
        </w:rPr>
      </w:pPr>
      <w:r w:rsidRPr="00580EBE">
        <w:rPr>
          <w:rFonts w:cstheme="minorHAnsi"/>
          <w:b/>
          <w:sz w:val="28"/>
          <w:szCs w:val="28"/>
        </w:rPr>
        <w:t>During reading</w:t>
      </w:r>
      <w:r>
        <w:rPr>
          <w:rFonts w:cstheme="minorHAnsi"/>
          <w:b/>
        </w:rPr>
        <w:t xml:space="preserve">:  </w:t>
      </w:r>
    </w:p>
    <w:p w14:paraId="72A67D4D" w14:textId="77777777" w:rsidR="00750A05" w:rsidRDefault="00750A05" w:rsidP="00750A05">
      <w:pPr>
        <w:pStyle w:val="ListParagraph"/>
        <w:rPr>
          <w:rFonts w:cstheme="minorHAnsi"/>
        </w:rPr>
      </w:pPr>
    </w:p>
    <w:p w14:paraId="7821EBE7" w14:textId="77777777" w:rsidR="00750A05" w:rsidRDefault="00750A05" w:rsidP="00750A05">
      <w:pPr>
        <w:pStyle w:val="ListParagraph"/>
        <w:numPr>
          <w:ilvl w:val="0"/>
          <w:numId w:val="27"/>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486403B7" w14:textId="77777777" w:rsidR="00750A05" w:rsidRDefault="00750A05" w:rsidP="00750A05">
      <w:pPr>
        <w:pStyle w:val="ListParagraph"/>
        <w:rPr>
          <w:rFonts w:cstheme="minorHAnsi"/>
        </w:rPr>
      </w:pPr>
    </w:p>
    <w:p w14:paraId="3FEF54A1" w14:textId="77777777" w:rsidR="00750A05" w:rsidRDefault="00750A05" w:rsidP="00750A05">
      <w:pPr>
        <w:pStyle w:val="ListParagraph"/>
        <w:numPr>
          <w:ilvl w:val="0"/>
          <w:numId w:val="27"/>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5B8E7376" w14:textId="77777777" w:rsidR="00750A05" w:rsidRDefault="00750A05" w:rsidP="00750A05">
      <w:pPr>
        <w:pStyle w:val="ListParagraph"/>
        <w:rPr>
          <w:rFonts w:cstheme="minorHAnsi"/>
        </w:rPr>
      </w:pPr>
    </w:p>
    <w:p w14:paraId="02F060F2" w14:textId="77777777" w:rsidR="00750A05" w:rsidRDefault="00750A05" w:rsidP="00750A05">
      <w:pPr>
        <w:pStyle w:val="ListParagraph"/>
        <w:numPr>
          <w:ilvl w:val="0"/>
          <w:numId w:val="26"/>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5AC3C6AE" w14:textId="77777777" w:rsidR="00750A05" w:rsidRDefault="00750A05" w:rsidP="00750A05">
      <w:pPr>
        <w:pStyle w:val="ListParagraph"/>
        <w:rPr>
          <w:rFonts w:cstheme="minorHAnsi"/>
        </w:rPr>
      </w:pPr>
    </w:p>
    <w:p w14:paraId="23A9E5D8" w14:textId="77777777" w:rsidR="00750A05" w:rsidRDefault="00750A05" w:rsidP="00750A05">
      <w:pPr>
        <w:pStyle w:val="ListParagraph"/>
        <w:numPr>
          <w:ilvl w:val="0"/>
          <w:numId w:val="26"/>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3" w:history="1">
        <w:r w:rsidRPr="002822BB">
          <w:rPr>
            <w:rStyle w:val="Hyperlink"/>
            <w:rFonts w:cstheme="minorHAnsi"/>
          </w:rPr>
          <w:t>sentence stems</w:t>
        </w:r>
      </w:hyperlink>
      <w:r>
        <w:rPr>
          <w:rFonts w:cstheme="minorHAnsi"/>
        </w:rPr>
        <w:t>.</w:t>
      </w:r>
    </w:p>
    <w:p w14:paraId="47E357C6" w14:textId="77777777" w:rsidR="00750A05" w:rsidRDefault="00750A05" w:rsidP="00750A05">
      <w:pPr>
        <w:pStyle w:val="ListParagraph"/>
        <w:rPr>
          <w:rFonts w:cstheme="minorHAnsi"/>
        </w:rPr>
      </w:pPr>
    </w:p>
    <w:p w14:paraId="77AB2BA1" w14:textId="77777777" w:rsidR="00750A05" w:rsidRPr="002822BB" w:rsidRDefault="00750A05" w:rsidP="00750A05">
      <w:pPr>
        <w:pStyle w:val="ListParagraph"/>
        <w:numPr>
          <w:ilvl w:val="0"/>
          <w:numId w:val="26"/>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7CB5C47C" w14:textId="77777777" w:rsidR="00750A05" w:rsidRDefault="00750A05" w:rsidP="00750A05">
      <w:pPr>
        <w:pStyle w:val="ListParagraph"/>
        <w:rPr>
          <w:rFonts w:cstheme="minorHAnsi"/>
          <w:b/>
        </w:rPr>
      </w:pPr>
      <w:r>
        <w:rPr>
          <w:rFonts w:cstheme="minorHAnsi"/>
          <w:b/>
        </w:rPr>
        <w:lastRenderedPageBreak/>
        <w:t xml:space="preserve">Examples of Activities:  </w:t>
      </w:r>
    </w:p>
    <w:p w14:paraId="643FB2C5" w14:textId="77777777" w:rsidR="00750A05" w:rsidRDefault="00750A05" w:rsidP="00750A05">
      <w:pPr>
        <w:pStyle w:val="ListParagraph"/>
        <w:numPr>
          <w:ilvl w:val="0"/>
          <w:numId w:val="30"/>
        </w:numPr>
        <w:spacing w:after="160" w:line="254" w:lineRule="auto"/>
        <w:rPr>
          <w:rFonts w:cstheme="minorHAnsi"/>
        </w:rPr>
      </w:pPr>
      <w:r>
        <w:rPr>
          <w:rFonts w:cstheme="minorHAnsi"/>
        </w:rPr>
        <w:t xml:space="preserve">Have students include the example from the text in their glossary that they created.  </w:t>
      </w:r>
    </w:p>
    <w:p w14:paraId="7ABA14CB" w14:textId="77777777" w:rsidR="00750A05" w:rsidRDefault="00750A05" w:rsidP="00750A05">
      <w:pPr>
        <w:pStyle w:val="ListParagraph"/>
        <w:numPr>
          <w:ilvl w:val="0"/>
          <w:numId w:val="30"/>
        </w:numPr>
        <w:spacing w:after="160" w:line="254" w:lineRule="auto"/>
        <w:rPr>
          <w:rFonts w:cstheme="minorHAnsi"/>
        </w:rPr>
      </w:pPr>
      <w:r>
        <w:rPr>
          <w:rFonts w:cstheme="minorHAnsi"/>
        </w:rPr>
        <w:t xml:space="preserve">Create or find pictures that represent how the word was used in the passage.  </w:t>
      </w:r>
    </w:p>
    <w:p w14:paraId="4FBC98CC" w14:textId="77777777" w:rsidR="00750A05" w:rsidRDefault="00750A05" w:rsidP="00750A05">
      <w:pPr>
        <w:pStyle w:val="ListParagraph"/>
        <w:numPr>
          <w:ilvl w:val="0"/>
          <w:numId w:val="30"/>
        </w:numPr>
        <w:spacing w:after="160" w:line="254" w:lineRule="auto"/>
        <w:rPr>
          <w:rFonts w:cstheme="minorHAnsi"/>
        </w:rPr>
      </w:pPr>
      <w:r>
        <w:rPr>
          <w:rFonts w:cstheme="minorHAnsi"/>
        </w:rPr>
        <w:t xml:space="preserve">Practice creating sentences using the word in the way it was using in the passage.  </w:t>
      </w:r>
    </w:p>
    <w:p w14:paraId="113E9710" w14:textId="77777777" w:rsidR="00750A05" w:rsidRDefault="00750A05" w:rsidP="00750A05">
      <w:pPr>
        <w:pStyle w:val="ListParagraph"/>
        <w:numPr>
          <w:ilvl w:val="0"/>
          <w:numId w:val="30"/>
        </w:numPr>
        <w:spacing w:after="160" w:line="254" w:lineRule="auto"/>
        <w:rPr>
          <w:rFonts w:cstheme="minorHAnsi"/>
        </w:rPr>
      </w:pPr>
      <w:r>
        <w:rPr>
          <w:rFonts w:cstheme="minorHAnsi"/>
        </w:rPr>
        <w:t xml:space="preserve">Have students discuss the author’s word choice.  </w:t>
      </w:r>
    </w:p>
    <w:p w14:paraId="29360932" w14:textId="77777777" w:rsidR="00750A05" w:rsidRDefault="00750A05" w:rsidP="00750A05">
      <w:pPr>
        <w:pStyle w:val="ListParagraph"/>
        <w:rPr>
          <w:rFonts w:cstheme="minorHAnsi"/>
        </w:rPr>
      </w:pPr>
    </w:p>
    <w:p w14:paraId="190B887A" w14:textId="77777777" w:rsidR="00750A05" w:rsidRDefault="00750A05" w:rsidP="00750A05">
      <w:pPr>
        <w:pStyle w:val="ListParagraph"/>
        <w:numPr>
          <w:ilvl w:val="0"/>
          <w:numId w:val="20"/>
        </w:numPr>
        <w:spacing w:after="160" w:line="254" w:lineRule="auto"/>
        <w:rPr>
          <w:rFonts w:cstheme="minorHAnsi"/>
        </w:rPr>
      </w:pPr>
      <w:r>
        <w:rPr>
          <w:rFonts w:cstheme="minorHAnsi"/>
        </w:rPr>
        <w:t xml:space="preserve">Use graphic organizers to help organize content and thinking.  </w:t>
      </w:r>
    </w:p>
    <w:p w14:paraId="6A7F6478" w14:textId="77777777" w:rsidR="00750A05" w:rsidRDefault="00750A05" w:rsidP="00750A05">
      <w:pPr>
        <w:pStyle w:val="ListParagraph"/>
        <w:rPr>
          <w:rFonts w:cstheme="minorHAnsi"/>
        </w:rPr>
      </w:pPr>
      <w:r>
        <w:rPr>
          <w:rFonts w:cstheme="minorHAnsi"/>
          <w:b/>
        </w:rPr>
        <w:t>Examples of Activities:</w:t>
      </w:r>
      <w:r>
        <w:rPr>
          <w:rFonts w:cstheme="minorHAnsi"/>
        </w:rPr>
        <w:t xml:space="preserve">  </w:t>
      </w:r>
    </w:p>
    <w:p w14:paraId="343E399E" w14:textId="77777777" w:rsidR="00750A05" w:rsidRDefault="00750A05" w:rsidP="00750A05">
      <w:pPr>
        <w:pStyle w:val="ListParagraph"/>
        <w:numPr>
          <w:ilvl w:val="0"/>
          <w:numId w:val="31"/>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52353D10" w14:textId="77777777" w:rsidR="00750A05" w:rsidRDefault="00750A05" w:rsidP="00750A05">
      <w:pPr>
        <w:pStyle w:val="ListParagraph"/>
        <w:numPr>
          <w:ilvl w:val="0"/>
          <w:numId w:val="31"/>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5F746068" w14:textId="77777777" w:rsidR="00750A05" w:rsidRPr="003A0E41" w:rsidRDefault="00750A05" w:rsidP="00750A05">
      <w:pPr>
        <w:pStyle w:val="ListParagraph"/>
        <w:numPr>
          <w:ilvl w:val="0"/>
          <w:numId w:val="31"/>
        </w:numPr>
        <w:spacing w:after="160" w:line="254" w:lineRule="auto"/>
        <w:rPr>
          <w:rFonts w:cstheme="minorHAnsi"/>
          <w:b/>
        </w:rPr>
      </w:pPr>
      <w:r>
        <w:rPr>
          <w:rFonts w:cstheme="minorHAnsi"/>
        </w:rPr>
        <w:t xml:space="preserve">If you had students fill in a KWL, have them fill in the “L” section as they read the passage. </w:t>
      </w:r>
    </w:p>
    <w:p w14:paraId="0EA36E92" w14:textId="77777777" w:rsidR="00750A05" w:rsidRDefault="00750A05" w:rsidP="00750A05">
      <w:pPr>
        <w:pStyle w:val="ListParagraph"/>
        <w:numPr>
          <w:ilvl w:val="0"/>
          <w:numId w:val="20"/>
        </w:numPr>
        <w:spacing w:after="160" w:line="254" w:lineRule="auto"/>
        <w:rPr>
          <w:rFonts w:cstheme="minorHAnsi"/>
        </w:rPr>
      </w:pPr>
      <w:r>
        <w:rPr>
          <w:rFonts w:cstheme="minorHAnsi"/>
        </w:rPr>
        <w:t>Utilize any illustrations or text features that come with the story or passage to better understand the reading.</w:t>
      </w:r>
    </w:p>
    <w:p w14:paraId="2ED58306" w14:textId="77777777" w:rsidR="00750A05" w:rsidRDefault="00750A05" w:rsidP="00750A05">
      <w:pPr>
        <w:pStyle w:val="ListParagraph"/>
        <w:numPr>
          <w:ilvl w:val="0"/>
          <w:numId w:val="20"/>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5010488F" w14:textId="77777777" w:rsidR="00750A05" w:rsidRPr="0059018A" w:rsidRDefault="00750A05" w:rsidP="00750A05">
      <w:pPr>
        <w:pStyle w:val="ListParagraph"/>
        <w:numPr>
          <w:ilvl w:val="0"/>
          <w:numId w:val="20"/>
        </w:numPr>
        <w:spacing w:after="160" w:line="254" w:lineRule="auto"/>
        <w:rPr>
          <w:rFonts w:cstheme="minorHAnsi"/>
        </w:rPr>
      </w:pPr>
      <w:r w:rsidRPr="0059018A">
        <w:rPr>
          <w:rFonts w:cstheme="minorHAnsi"/>
        </w:rPr>
        <w:t>Identify any text features such as captions and discuss how they contribute to meaning.</w:t>
      </w:r>
    </w:p>
    <w:p w14:paraId="1BBC6573" w14:textId="77777777" w:rsidR="00750A05" w:rsidRPr="00782445" w:rsidRDefault="00750A05" w:rsidP="00750A05">
      <w:pPr>
        <w:pStyle w:val="ListParagraph"/>
        <w:rPr>
          <w:rFonts w:cstheme="minorHAnsi"/>
          <w:b/>
        </w:rPr>
      </w:pPr>
    </w:p>
    <w:p w14:paraId="258CBBE7" w14:textId="77777777" w:rsidR="00750A05" w:rsidRPr="00FA3362" w:rsidRDefault="00750A05" w:rsidP="00750A05">
      <w:pPr>
        <w:rPr>
          <w:rFonts w:cstheme="minorHAnsi"/>
          <w:b/>
          <w:sz w:val="28"/>
          <w:szCs w:val="28"/>
        </w:rPr>
      </w:pPr>
      <w:r w:rsidRPr="00FA3362">
        <w:rPr>
          <w:rFonts w:cstheme="minorHAnsi"/>
          <w:b/>
          <w:sz w:val="28"/>
          <w:szCs w:val="28"/>
        </w:rPr>
        <w:t xml:space="preserve">After reading:  </w:t>
      </w:r>
    </w:p>
    <w:p w14:paraId="23115F91" w14:textId="77777777" w:rsidR="00750A05" w:rsidRDefault="00750A05" w:rsidP="00750A05">
      <w:pPr>
        <w:pStyle w:val="ListParagraph"/>
        <w:numPr>
          <w:ilvl w:val="0"/>
          <w:numId w:val="21"/>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6C8BFE90" w14:textId="77777777" w:rsidR="00750A05" w:rsidRPr="00A63EAE" w:rsidRDefault="00750A05" w:rsidP="00750A05">
      <w:pPr>
        <w:pStyle w:val="ListParagraph"/>
        <w:spacing w:line="256" w:lineRule="auto"/>
        <w:rPr>
          <w:rFonts w:cstheme="minorHAnsi"/>
        </w:rPr>
      </w:pPr>
    </w:p>
    <w:p w14:paraId="51B1BFB1" w14:textId="77777777" w:rsidR="00750A05" w:rsidRDefault="00750A05" w:rsidP="00750A05">
      <w:pPr>
        <w:pStyle w:val="ListParagraph"/>
        <w:numPr>
          <w:ilvl w:val="0"/>
          <w:numId w:val="26"/>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2B13BA00" w14:textId="77777777" w:rsidR="00750A05" w:rsidRDefault="00750A05" w:rsidP="00750A05">
      <w:pPr>
        <w:pStyle w:val="ListParagraph"/>
        <w:rPr>
          <w:rFonts w:cstheme="minorHAnsi"/>
        </w:rPr>
      </w:pPr>
    </w:p>
    <w:p w14:paraId="2ED35D87" w14:textId="77777777" w:rsidR="00750A05" w:rsidRPr="00FA3362" w:rsidRDefault="00750A05" w:rsidP="00750A05">
      <w:pPr>
        <w:pStyle w:val="ListParagraph"/>
        <w:numPr>
          <w:ilvl w:val="0"/>
          <w:numId w:val="21"/>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4" w:history="1">
        <w:r w:rsidRPr="00FA3362">
          <w:rPr>
            <w:rStyle w:val="Hyperlink"/>
            <w:rFonts w:cstheme="minorHAnsi"/>
          </w:rPr>
          <w:t>here</w:t>
        </w:r>
      </w:hyperlink>
      <w:r w:rsidRPr="00FA3362">
        <w:rPr>
          <w:rFonts w:cstheme="minorHAnsi"/>
        </w:rPr>
        <w:t>.</w:t>
      </w:r>
    </w:p>
    <w:p w14:paraId="7DB7E17A" w14:textId="77777777" w:rsidR="00750A05" w:rsidRDefault="00750A05" w:rsidP="00750A05">
      <w:pPr>
        <w:pStyle w:val="ListParagraph"/>
        <w:rPr>
          <w:rFonts w:cstheme="minorHAnsi"/>
        </w:rPr>
      </w:pPr>
    </w:p>
    <w:p w14:paraId="1251F292" w14:textId="77777777" w:rsidR="00750A05" w:rsidRPr="00FA3362" w:rsidRDefault="00750A05" w:rsidP="00750A05">
      <w:pPr>
        <w:pStyle w:val="ListParagraph"/>
        <w:numPr>
          <w:ilvl w:val="0"/>
          <w:numId w:val="21"/>
        </w:numPr>
        <w:spacing w:after="160" w:line="254" w:lineRule="auto"/>
        <w:rPr>
          <w:rFonts w:cstheme="minorHAnsi"/>
          <w:b/>
        </w:rPr>
      </w:pPr>
      <w:r w:rsidRPr="00FA3362">
        <w:rPr>
          <w:rFonts w:cstheme="minorHAnsi"/>
        </w:rPr>
        <w:lastRenderedPageBreak/>
        <w:t>Reinforce new vocabulary using multiple modalities</w:t>
      </w:r>
    </w:p>
    <w:p w14:paraId="6CD37838" w14:textId="77777777" w:rsidR="00750A05" w:rsidRPr="00FA3362" w:rsidRDefault="00750A05" w:rsidP="00750A05">
      <w:pPr>
        <w:pStyle w:val="ListParagraph"/>
        <w:rPr>
          <w:rFonts w:cstheme="minorHAnsi"/>
          <w:b/>
        </w:rPr>
      </w:pPr>
    </w:p>
    <w:p w14:paraId="07B7EA7E" w14:textId="77777777" w:rsidR="00750A05" w:rsidRPr="00FA3362" w:rsidRDefault="00750A05" w:rsidP="00750A05">
      <w:pPr>
        <w:pStyle w:val="ListParagraph"/>
        <w:rPr>
          <w:rFonts w:cstheme="minorHAnsi"/>
          <w:b/>
        </w:rPr>
      </w:pPr>
      <w:r w:rsidRPr="00FA3362">
        <w:rPr>
          <w:rFonts w:cstheme="minorHAnsi"/>
          <w:b/>
        </w:rPr>
        <w:t xml:space="preserve">Examples of activities: </w:t>
      </w:r>
    </w:p>
    <w:p w14:paraId="35AB97D9" w14:textId="77777777" w:rsidR="00750A05" w:rsidRDefault="00750A05" w:rsidP="00750A05">
      <w:pPr>
        <w:pStyle w:val="ListParagraph"/>
        <w:numPr>
          <w:ilvl w:val="0"/>
          <w:numId w:val="32"/>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12ED42E4" w14:textId="77777777" w:rsidR="00750A05" w:rsidRDefault="00750A05" w:rsidP="00750A05">
      <w:pPr>
        <w:pStyle w:val="ListParagraph"/>
        <w:numPr>
          <w:ilvl w:val="0"/>
          <w:numId w:val="32"/>
        </w:numPr>
        <w:spacing w:after="160" w:line="254" w:lineRule="auto"/>
        <w:rPr>
          <w:rFonts w:cstheme="minorHAnsi"/>
        </w:rPr>
      </w:pPr>
      <w:r>
        <w:rPr>
          <w:rFonts w:cstheme="minorHAnsi"/>
        </w:rPr>
        <w:t xml:space="preserve">Require students to include the words introduced before reading in the culminating writing task. </w:t>
      </w:r>
    </w:p>
    <w:p w14:paraId="332BDD40" w14:textId="77777777" w:rsidR="00750A05" w:rsidRDefault="00750A05" w:rsidP="00750A05">
      <w:pPr>
        <w:pStyle w:val="ListParagraph"/>
        <w:numPr>
          <w:ilvl w:val="0"/>
          <w:numId w:val="32"/>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34D3B179" w14:textId="77777777" w:rsidR="00750A05" w:rsidRDefault="00750A05" w:rsidP="00750A05">
      <w:pPr>
        <w:pStyle w:val="ListParagraph"/>
        <w:numPr>
          <w:ilvl w:val="0"/>
          <w:numId w:val="32"/>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384C44E7" w14:textId="77777777" w:rsidR="00750A05" w:rsidRPr="00AC4FB6" w:rsidRDefault="00750A05" w:rsidP="00750A05">
      <w:pPr>
        <w:pStyle w:val="ListParagraph"/>
        <w:ind w:left="1440"/>
        <w:rPr>
          <w:rFonts w:cstheme="minorHAnsi"/>
        </w:rPr>
      </w:pPr>
    </w:p>
    <w:p w14:paraId="60FC1281" w14:textId="77777777" w:rsidR="00750A05" w:rsidRDefault="00750A05" w:rsidP="00750A05">
      <w:pPr>
        <w:pStyle w:val="ListParagraph"/>
        <w:numPr>
          <w:ilvl w:val="0"/>
          <w:numId w:val="21"/>
        </w:numPr>
        <w:spacing w:after="160" w:line="254" w:lineRule="auto"/>
        <w:rPr>
          <w:rFonts w:cstheme="minorHAnsi"/>
        </w:rPr>
      </w:pPr>
      <w:bookmarkStart w:id="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sidRPr="00A63EAE">
          <w:rPr>
            <w:rStyle w:val="Hyperlink"/>
            <w:rFonts w:cstheme="minorHAnsi"/>
          </w:rPr>
          <w:t>here</w:t>
        </w:r>
      </w:hyperlink>
      <w:r>
        <w:rPr>
          <w:rFonts w:cstheme="minorHAnsi"/>
        </w:rPr>
        <w:t>.</w:t>
      </w:r>
      <w:bookmarkEnd w:id="5"/>
    </w:p>
    <w:p w14:paraId="415ECEBB" w14:textId="77777777" w:rsidR="00750A05" w:rsidRPr="00A63EAE" w:rsidRDefault="00750A05" w:rsidP="00750A05">
      <w:pPr>
        <w:pStyle w:val="ListParagraph"/>
        <w:rPr>
          <w:rFonts w:cstheme="minorHAnsi"/>
        </w:rPr>
      </w:pPr>
    </w:p>
    <w:p w14:paraId="6D2DBD0A" w14:textId="77777777" w:rsidR="00750A05" w:rsidRDefault="00750A05" w:rsidP="00750A05">
      <w:pPr>
        <w:pStyle w:val="ListParagraph"/>
        <w:numPr>
          <w:ilvl w:val="0"/>
          <w:numId w:val="21"/>
        </w:numPr>
        <w:spacing w:after="160" w:line="254" w:lineRule="auto"/>
        <w:rPr>
          <w:rFonts w:cstheme="minorHAnsi"/>
        </w:rPr>
      </w:pPr>
      <w:r>
        <w:rPr>
          <w:rFonts w:cstheme="minorHAnsi"/>
        </w:rPr>
        <w:t>Provide differentiated scaffolds for writing assignments based on students’ English language proficiency levels.</w:t>
      </w:r>
    </w:p>
    <w:p w14:paraId="0EBA120F" w14:textId="77777777" w:rsidR="00750A05" w:rsidRDefault="00750A05" w:rsidP="00750A05">
      <w:pPr>
        <w:pStyle w:val="ListParagraph"/>
        <w:rPr>
          <w:rFonts w:cstheme="minorHAnsi"/>
          <w:b/>
        </w:rPr>
      </w:pPr>
    </w:p>
    <w:p w14:paraId="135392CF" w14:textId="77777777" w:rsidR="00750A05" w:rsidRDefault="00750A05" w:rsidP="00750A05">
      <w:pPr>
        <w:pStyle w:val="ListParagraph"/>
        <w:rPr>
          <w:rFonts w:cstheme="minorHAnsi"/>
        </w:rPr>
      </w:pPr>
      <w:r>
        <w:rPr>
          <w:rFonts w:cstheme="minorHAnsi"/>
          <w:b/>
        </w:rPr>
        <w:t>Examples of Activities:</w:t>
      </w:r>
      <w:r>
        <w:rPr>
          <w:rFonts w:cstheme="minorHAnsi"/>
        </w:rPr>
        <w:t xml:space="preserve"> </w:t>
      </w:r>
    </w:p>
    <w:p w14:paraId="0833BC03" w14:textId="77777777" w:rsidR="00750A05" w:rsidRDefault="00750A05" w:rsidP="00750A05">
      <w:pPr>
        <w:pStyle w:val="ListParagraph"/>
        <w:numPr>
          <w:ilvl w:val="0"/>
          <w:numId w:val="29"/>
        </w:numPr>
        <w:spacing w:after="160" w:line="254"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43C06408" w14:textId="77777777" w:rsidR="00750A05" w:rsidRDefault="00750A05" w:rsidP="00750A05">
      <w:pPr>
        <w:pStyle w:val="ListParagraph"/>
        <w:numPr>
          <w:ilvl w:val="0"/>
          <w:numId w:val="29"/>
        </w:numPr>
        <w:spacing w:after="160" w:line="254" w:lineRule="auto"/>
        <w:rPr>
          <w:rFonts w:cstheme="minorHAnsi"/>
        </w:rPr>
      </w:pPr>
      <w:bookmarkStart w:id="7"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7"/>
    <w:p w14:paraId="46CA4F70" w14:textId="77777777" w:rsidR="00750A05" w:rsidRDefault="00750A05" w:rsidP="00750A05">
      <w:pPr>
        <w:pStyle w:val="ListParagraph"/>
        <w:numPr>
          <w:ilvl w:val="0"/>
          <w:numId w:val="29"/>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5A564EEE" w14:textId="77777777" w:rsidR="00750A05" w:rsidRPr="00911037" w:rsidRDefault="00750A05" w:rsidP="00750A05">
      <w:pPr>
        <w:pStyle w:val="ListParagraph"/>
        <w:numPr>
          <w:ilvl w:val="0"/>
          <w:numId w:val="29"/>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6"/>
    <w:p w14:paraId="3C1EF919" w14:textId="77777777" w:rsidR="00750A05" w:rsidRDefault="00750A05" w:rsidP="00750A05">
      <w:pPr>
        <w:pStyle w:val="ListParagraph"/>
        <w:numPr>
          <w:ilvl w:val="0"/>
          <w:numId w:val="21"/>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1"/>
    </w:p>
    <w:p w14:paraId="631313DD" w14:textId="77777777" w:rsidR="00750A05" w:rsidRPr="00AD21CD" w:rsidRDefault="00750A05" w:rsidP="00147153">
      <w:pPr>
        <w:spacing w:after="0" w:line="360" w:lineRule="auto"/>
        <w:contextualSpacing/>
        <w:rPr>
          <w:sz w:val="24"/>
        </w:rPr>
      </w:pPr>
      <w:bookmarkStart w:id="8" w:name="_GoBack"/>
      <w:bookmarkEnd w:id="8"/>
    </w:p>
    <w:sectPr w:rsidR="00750A05" w:rsidRPr="00AD21CD" w:rsidSect="00147153">
      <w:headerReference w:type="default" r:id="rId16"/>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233B4" w14:textId="77777777" w:rsidR="00FA486D" w:rsidRDefault="00FA486D" w:rsidP="007C5C7E">
      <w:pPr>
        <w:spacing w:after="0" w:line="240" w:lineRule="auto"/>
      </w:pPr>
      <w:r>
        <w:separator/>
      </w:r>
    </w:p>
  </w:endnote>
  <w:endnote w:type="continuationSeparator" w:id="0">
    <w:p w14:paraId="067AA185" w14:textId="77777777" w:rsidR="00FA486D" w:rsidRDefault="00FA486D"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986C6E" w14:textId="77777777" w:rsidR="00FA486D" w:rsidRDefault="00FA486D" w:rsidP="007C5C7E">
      <w:pPr>
        <w:spacing w:after="0" w:line="240" w:lineRule="auto"/>
      </w:pPr>
      <w:r>
        <w:separator/>
      </w:r>
    </w:p>
  </w:footnote>
  <w:footnote w:type="continuationSeparator" w:id="0">
    <w:p w14:paraId="103ED29F" w14:textId="77777777" w:rsidR="00FA486D" w:rsidRDefault="00FA486D"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65407" w14:textId="77777777" w:rsidR="00AD21CD" w:rsidRDefault="00147153" w:rsidP="001034D9">
    <w:pPr>
      <w:pStyle w:val="Header"/>
      <w:jc w:val="center"/>
    </w:pPr>
    <w:r>
      <w:t>The Horned Toad Prince/Jackie Mims Hopkins/Created by Boston District</w:t>
    </w:r>
  </w:p>
  <w:p w14:paraId="21426B0F" w14:textId="77777777" w:rsidR="00AD21CD" w:rsidRDefault="00AD21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001224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FCD093B"/>
    <w:multiLevelType w:val="hybridMultilevel"/>
    <w:tmpl w:val="BC6280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173C83"/>
    <w:multiLevelType w:val="hybridMultilevel"/>
    <w:tmpl w:val="AC82A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EB908F1"/>
    <w:multiLevelType w:val="hybridMultilevel"/>
    <w:tmpl w:val="001224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56E5CB0"/>
    <w:multiLevelType w:val="hybridMultilevel"/>
    <w:tmpl w:val="222EAB22"/>
    <w:lvl w:ilvl="0" w:tplc="BC5CA1D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BAD390E"/>
    <w:multiLevelType w:val="hybridMultilevel"/>
    <w:tmpl w:val="2F90F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BB2DC5"/>
    <w:multiLevelType w:val="hybridMultilevel"/>
    <w:tmpl w:val="6DEA31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50D331D"/>
    <w:multiLevelType w:val="hybridMultilevel"/>
    <w:tmpl w:val="50E4D0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5DE1625"/>
    <w:multiLevelType w:val="hybridMultilevel"/>
    <w:tmpl w:val="8910AB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2"/>
  </w:num>
  <w:num w:numId="2">
    <w:abstractNumId w:val="9"/>
  </w:num>
  <w:num w:numId="3">
    <w:abstractNumId w:val="12"/>
  </w:num>
  <w:num w:numId="4">
    <w:abstractNumId w:val="11"/>
  </w:num>
  <w:num w:numId="5">
    <w:abstractNumId w:val="5"/>
  </w:num>
  <w:num w:numId="6">
    <w:abstractNumId w:val="13"/>
  </w:num>
  <w:num w:numId="7">
    <w:abstractNumId w:val="17"/>
  </w:num>
  <w:num w:numId="8">
    <w:abstractNumId w:val="0"/>
  </w:num>
  <w:num w:numId="9">
    <w:abstractNumId w:val="26"/>
  </w:num>
  <w:num w:numId="10">
    <w:abstractNumId w:val="18"/>
  </w:num>
  <w:num w:numId="11">
    <w:abstractNumId w:val="25"/>
  </w:num>
  <w:num w:numId="12">
    <w:abstractNumId w:val="6"/>
  </w:num>
  <w:num w:numId="13">
    <w:abstractNumId w:val="28"/>
  </w:num>
  <w:num w:numId="14">
    <w:abstractNumId w:val="15"/>
  </w:num>
  <w:num w:numId="15">
    <w:abstractNumId w:val="20"/>
  </w:num>
  <w:num w:numId="16">
    <w:abstractNumId w:val="31"/>
  </w:num>
  <w:num w:numId="17">
    <w:abstractNumId w:val="14"/>
  </w:num>
  <w:num w:numId="18">
    <w:abstractNumId w:val="7"/>
  </w:num>
  <w:num w:numId="19">
    <w:abstractNumId w:val="30"/>
  </w:num>
  <w:num w:numId="20">
    <w:abstractNumId w:val="4"/>
  </w:num>
  <w:num w:numId="21">
    <w:abstractNumId w:val="10"/>
  </w:num>
  <w:num w:numId="22">
    <w:abstractNumId w:val="24"/>
  </w:num>
  <w:num w:numId="23">
    <w:abstractNumId w:val="23"/>
  </w:num>
  <w:num w:numId="24">
    <w:abstractNumId w:val="1"/>
  </w:num>
  <w:num w:numId="25">
    <w:abstractNumId w:val="3"/>
  </w:num>
  <w:num w:numId="26">
    <w:abstractNumId w:val="27"/>
  </w:num>
  <w:num w:numId="27">
    <w:abstractNumId w:val="8"/>
  </w:num>
  <w:num w:numId="28">
    <w:abstractNumId w:val="29"/>
  </w:num>
  <w:num w:numId="29">
    <w:abstractNumId w:val="19"/>
  </w:num>
  <w:num w:numId="30">
    <w:abstractNumId w:val="2"/>
  </w:num>
  <w:num w:numId="31">
    <w:abstractNumId w:val="16"/>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23430"/>
    <w:rsid w:val="00026D6A"/>
    <w:rsid w:val="0004028F"/>
    <w:rsid w:val="000406E7"/>
    <w:rsid w:val="000601D8"/>
    <w:rsid w:val="000629C6"/>
    <w:rsid w:val="00073B14"/>
    <w:rsid w:val="0007569E"/>
    <w:rsid w:val="00081A99"/>
    <w:rsid w:val="00093577"/>
    <w:rsid w:val="000B21CE"/>
    <w:rsid w:val="000B5786"/>
    <w:rsid w:val="000B6DF7"/>
    <w:rsid w:val="000E664A"/>
    <w:rsid w:val="000E7263"/>
    <w:rsid w:val="001034D9"/>
    <w:rsid w:val="00141DD2"/>
    <w:rsid w:val="00144A4B"/>
    <w:rsid w:val="00147153"/>
    <w:rsid w:val="00172736"/>
    <w:rsid w:val="00174578"/>
    <w:rsid w:val="00177848"/>
    <w:rsid w:val="0018635B"/>
    <w:rsid w:val="00193EB0"/>
    <w:rsid w:val="001C1D02"/>
    <w:rsid w:val="001E3145"/>
    <w:rsid w:val="001F1840"/>
    <w:rsid w:val="001F42A0"/>
    <w:rsid w:val="001F5B94"/>
    <w:rsid w:val="002047C3"/>
    <w:rsid w:val="00204D82"/>
    <w:rsid w:val="0022034E"/>
    <w:rsid w:val="002269C7"/>
    <w:rsid w:val="0022709F"/>
    <w:rsid w:val="00247713"/>
    <w:rsid w:val="00266CA3"/>
    <w:rsid w:val="00286F6B"/>
    <w:rsid w:val="00293076"/>
    <w:rsid w:val="002A1C43"/>
    <w:rsid w:val="002C77A8"/>
    <w:rsid w:val="002F4D99"/>
    <w:rsid w:val="00310B63"/>
    <w:rsid w:val="003141BC"/>
    <w:rsid w:val="00320A5A"/>
    <w:rsid w:val="003226F0"/>
    <w:rsid w:val="00357D5B"/>
    <w:rsid w:val="0037186E"/>
    <w:rsid w:val="00382434"/>
    <w:rsid w:val="00384837"/>
    <w:rsid w:val="00387964"/>
    <w:rsid w:val="00392E6A"/>
    <w:rsid w:val="003C4B0D"/>
    <w:rsid w:val="003E0AAA"/>
    <w:rsid w:val="00421A1B"/>
    <w:rsid w:val="00433701"/>
    <w:rsid w:val="004661F5"/>
    <w:rsid w:val="004A47B4"/>
    <w:rsid w:val="004B2372"/>
    <w:rsid w:val="004B53C1"/>
    <w:rsid w:val="004D3BFD"/>
    <w:rsid w:val="004D4480"/>
    <w:rsid w:val="004F00CD"/>
    <w:rsid w:val="0051149E"/>
    <w:rsid w:val="00520758"/>
    <w:rsid w:val="005222B3"/>
    <w:rsid w:val="00531722"/>
    <w:rsid w:val="00545861"/>
    <w:rsid w:val="005464AA"/>
    <w:rsid w:val="00551164"/>
    <w:rsid w:val="00557D31"/>
    <w:rsid w:val="0058463C"/>
    <w:rsid w:val="00585417"/>
    <w:rsid w:val="00586410"/>
    <w:rsid w:val="0059136E"/>
    <w:rsid w:val="00595C59"/>
    <w:rsid w:val="005A3E77"/>
    <w:rsid w:val="005B490E"/>
    <w:rsid w:val="005B6C42"/>
    <w:rsid w:val="005B7D05"/>
    <w:rsid w:val="005F445E"/>
    <w:rsid w:val="005F6F91"/>
    <w:rsid w:val="00630169"/>
    <w:rsid w:val="00697302"/>
    <w:rsid w:val="006A0D76"/>
    <w:rsid w:val="006B4055"/>
    <w:rsid w:val="006E491C"/>
    <w:rsid w:val="006F03E1"/>
    <w:rsid w:val="006F4678"/>
    <w:rsid w:val="00707FA3"/>
    <w:rsid w:val="00711F4B"/>
    <w:rsid w:val="0071580F"/>
    <w:rsid w:val="00723A87"/>
    <w:rsid w:val="0074328A"/>
    <w:rsid w:val="00750A05"/>
    <w:rsid w:val="00753B01"/>
    <w:rsid w:val="007A677C"/>
    <w:rsid w:val="007A76DD"/>
    <w:rsid w:val="007A770E"/>
    <w:rsid w:val="007A7E33"/>
    <w:rsid w:val="007B449E"/>
    <w:rsid w:val="007B7EAC"/>
    <w:rsid w:val="007C1EF1"/>
    <w:rsid w:val="007C2CF3"/>
    <w:rsid w:val="007C5C7E"/>
    <w:rsid w:val="00813997"/>
    <w:rsid w:val="00816EE6"/>
    <w:rsid w:val="0082475F"/>
    <w:rsid w:val="00841C15"/>
    <w:rsid w:val="008437BA"/>
    <w:rsid w:val="008517EB"/>
    <w:rsid w:val="0085224F"/>
    <w:rsid w:val="00860A97"/>
    <w:rsid w:val="00883A60"/>
    <w:rsid w:val="008A3ED3"/>
    <w:rsid w:val="008C2CE5"/>
    <w:rsid w:val="008D30C9"/>
    <w:rsid w:val="008D4B0D"/>
    <w:rsid w:val="008E2FB2"/>
    <w:rsid w:val="00922685"/>
    <w:rsid w:val="0093038E"/>
    <w:rsid w:val="0093474C"/>
    <w:rsid w:val="00940943"/>
    <w:rsid w:val="0095234C"/>
    <w:rsid w:val="00970D74"/>
    <w:rsid w:val="00972AA1"/>
    <w:rsid w:val="00986747"/>
    <w:rsid w:val="009B08A6"/>
    <w:rsid w:val="009B2F14"/>
    <w:rsid w:val="009D602B"/>
    <w:rsid w:val="009E6E94"/>
    <w:rsid w:val="00A32132"/>
    <w:rsid w:val="00A34B64"/>
    <w:rsid w:val="00A4516C"/>
    <w:rsid w:val="00A5400B"/>
    <w:rsid w:val="00A74BCC"/>
    <w:rsid w:val="00A803B0"/>
    <w:rsid w:val="00A92B34"/>
    <w:rsid w:val="00AC0831"/>
    <w:rsid w:val="00AC67AC"/>
    <w:rsid w:val="00AD155A"/>
    <w:rsid w:val="00AD21CD"/>
    <w:rsid w:val="00AD36DE"/>
    <w:rsid w:val="00AE187D"/>
    <w:rsid w:val="00AF6459"/>
    <w:rsid w:val="00B0000C"/>
    <w:rsid w:val="00B02726"/>
    <w:rsid w:val="00B13FBF"/>
    <w:rsid w:val="00B356CA"/>
    <w:rsid w:val="00B44D3C"/>
    <w:rsid w:val="00B474EF"/>
    <w:rsid w:val="00B65FBC"/>
    <w:rsid w:val="00B9763E"/>
    <w:rsid w:val="00BA2F10"/>
    <w:rsid w:val="00BC198F"/>
    <w:rsid w:val="00BD5187"/>
    <w:rsid w:val="00C132CF"/>
    <w:rsid w:val="00C16827"/>
    <w:rsid w:val="00C30F32"/>
    <w:rsid w:val="00C51EF7"/>
    <w:rsid w:val="00C6107E"/>
    <w:rsid w:val="00C62ECC"/>
    <w:rsid w:val="00C67BC6"/>
    <w:rsid w:val="00C76364"/>
    <w:rsid w:val="00C92A12"/>
    <w:rsid w:val="00CA07EF"/>
    <w:rsid w:val="00CA218E"/>
    <w:rsid w:val="00CA41CC"/>
    <w:rsid w:val="00CC51A2"/>
    <w:rsid w:val="00CD3C10"/>
    <w:rsid w:val="00CD6B7F"/>
    <w:rsid w:val="00CE33E7"/>
    <w:rsid w:val="00CE3E17"/>
    <w:rsid w:val="00CF015B"/>
    <w:rsid w:val="00CF3DCC"/>
    <w:rsid w:val="00D06B42"/>
    <w:rsid w:val="00D11208"/>
    <w:rsid w:val="00D140AD"/>
    <w:rsid w:val="00D227F5"/>
    <w:rsid w:val="00D50B26"/>
    <w:rsid w:val="00DA55BE"/>
    <w:rsid w:val="00DA6AE5"/>
    <w:rsid w:val="00DB3D8D"/>
    <w:rsid w:val="00E00866"/>
    <w:rsid w:val="00E22959"/>
    <w:rsid w:val="00E40674"/>
    <w:rsid w:val="00E44C8B"/>
    <w:rsid w:val="00E6019B"/>
    <w:rsid w:val="00E652DA"/>
    <w:rsid w:val="00E7112C"/>
    <w:rsid w:val="00EB20D3"/>
    <w:rsid w:val="00EB4332"/>
    <w:rsid w:val="00EF7B0D"/>
    <w:rsid w:val="00F06013"/>
    <w:rsid w:val="00F103CD"/>
    <w:rsid w:val="00F276AA"/>
    <w:rsid w:val="00F37E68"/>
    <w:rsid w:val="00F50CE4"/>
    <w:rsid w:val="00F5736C"/>
    <w:rsid w:val="00F57746"/>
    <w:rsid w:val="00F8197E"/>
    <w:rsid w:val="00F82D47"/>
    <w:rsid w:val="00F87EC0"/>
    <w:rsid w:val="00F93D68"/>
    <w:rsid w:val="00F94157"/>
    <w:rsid w:val="00F975B9"/>
    <w:rsid w:val="00FA3194"/>
    <w:rsid w:val="00FA486D"/>
    <w:rsid w:val="00FB2380"/>
    <w:rsid w:val="00FC0021"/>
    <w:rsid w:val="00FD33F8"/>
    <w:rsid w:val="00FD73E2"/>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422906"/>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4"/>
        <w:szCs w:val="24"/>
        <w:lang w:val="en-US" w:eastAsia="en-US" w:bidi="ar-SA"/>
      </w:rPr>
    </w:rPrDefault>
    <w:pPrDefault/>
  </w:docDefaults>
  <w:latentStyles w:defLockedState="0" w:defUIPriority="0" w:defSemiHidden="0" w:defUnhideWhenUsed="0" w:defQFormat="0" w:count="375">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093577"/>
    <w:rPr>
      <w:sz w:val="18"/>
      <w:szCs w:val="18"/>
    </w:rPr>
  </w:style>
  <w:style w:type="paragraph" w:styleId="CommentText">
    <w:name w:val="annotation text"/>
    <w:basedOn w:val="Normal"/>
    <w:link w:val="CommentTextChar"/>
    <w:semiHidden/>
    <w:unhideWhenUsed/>
    <w:rsid w:val="00093577"/>
    <w:pPr>
      <w:spacing w:line="240" w:lineRule="auto"/>
    </w:pPr>
    <w:rPr>
      <w:sz w:val="24"/>
      <w:szCs w:val="24"/>
    </w:rPr>
  </w:style>
  <w:style w:type="character" w:customStyle="1" w:styleId="CommentTextChar">
    <w:name w:val="Comment Text Char"/>
    <w:basedOn w:val="DefaultParagraphFont"/>
    <w:link w:val="CommentText"/>
    <w:uiPriority w:val="99"/>
    <w:semiHidden/>
    <w:rsid w:val="00093577"/>
    <w:rPr>
      <w:sz w:val="24"/>
      <w:szCs w:val="24"/>
    </w:rPr>
  </w:style>
  <w:style w:type="paragraph" w:styleId="CommentSubject">
    <w:name w:val="annotation subject"/>
    <w:basedOn w:val="CommentText"/>
    <w:next w:val="CommentText"/>
    <w:link w:val="CommentSubjectChar"/>
    <w:uiPriority w:val="99"/>
    <w:semiHidden/>
    <w:unhideWhenUsed/>
    <w:rsid w:val="00093577"/>
    <w:rPr>
      <w:b/>
      <w:bCs/>
      <w:sz w:val="20"/>
      <w:szCs w:val="20"/>
    </w:rPr>
  </w:style>
  <w:style w:type="character" w:customStyle="1" w:styleId="CommentSubjectChar">
    <w:name w:val="Comment Subject Char"/>
    <w:basedOn w:val="CommentTextChar"/>
    <w:link w:val="CommentSubject"/>
    <w:uiPriority w:val="99"/>
    <w:semiHidden/>
    <w:rsid w:val="00093577"/>
    <w:rPr>
      <w:b/>
      <w:bCs/>
      <w:sz w:val="24"/>
      <w:szCs w:val="24"/>
    </w:rPr>
  </w:style>
  <w:style w:type="character" w:styleId="Hyperlink">
    <w:name w:val="Hyperlink"/>
    <w:basedOn w:val="DefaultParagraphFont"/>
    <w:uiPriority w:val="99"/>
    <w:unhideWhenUsed/>
    <w:rsid w:val="00750A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CC5DA-4F67-4071-B46F-EAC88CECB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2645</Words>
  <Characters>15082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17692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2012-06-07T18:19:00Z</cp:lastPrinted>
  <dcterms:created xsi:type="dcterms:W3CDTF">2019-01-09T19:46:00Z</dcterms:created>
  <dcterms:modified xsi:type="dcterms:W3CDTF">2019-01-09T19:46:00Z</dcterms:modified>
</cp:coreProperties>
</file>